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69F60"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22EB3270"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The Statement of the Connection Charging Methodology</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CA14A42" w14:textId="77777777" w:rsidR="003D20FC" w:rsidRDefault="003D20FC" w:rsidP="00AB6E08">
      <w:pPr>
        <w:pStyle w:val="BodyText"/>
        <w:rPr>
          <w:rFonts w:ascii="Arial" w:hAnsi="Arial" w:cs="Arial"/>
        </w:rPr>
      </w:pPr>
      <w:r w:rsidRPr="005420A2">
        <w:rPr>
          <w:rFonts w:ascii="Arial" w:hAnsi="Arial" w:cs="Arial"/>
          <w:highlight w:val="yellow"/>
        </w:rPr>
        <w:t>14.14</w:t>
      </w:r>
      <w:r w:rsidRPr="005420A2">
        <w:rPr>
          <w:rFonts w:ascii="Arial" w:hAnsi="Arial" w:cs="Arial"/>
          <w:highlight w:val="yellow"/>
        </w:rPr>
        <w:tab/>
        <w:t>Principles</w:t>
      </w:r>
    </w:p>
    <w:p w14:paraId="62AAA19D" w14:textId="77777777" w:rsidR="003D20FC" w:rsidRDefault="003D20FC" w:rsidP="00AB6E08">
      <w:pPr>
        <w:pStyle w:val="BodyText"/>
        <w:rPr>
          <w:rFonts w:ascii="Arial" w:hAnsi="Arial" w:cs="Arial"/>
        </w:rPr>
      </w:pPr>
      <w:r w:rsidRPr="006954CB">
        <w:rPr>
          <w:rFonts w:ascii="Arial" w:hAnsi="Arial" w:cs="Arial"/>
          <w:highlight w:val="yellow"/>
        </w:rPr>
        <w:t>14.15</w:t>
      </w:r>
      <w:r w:rsidRPr="006954CB">
        <w:rPr>
          <w:rFonts w:ascii="Arial" w:hAnsi="Arial" w:cs="Arial"/>
          <w:highlight w:val="yellow"/>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6E524258" w14:textId="77777777" w:rsidR="003D20FC" w:rsidRDefault="003D20FC" w:rsidP="00AB6E08">
      <w:pPr>
        <w:pStyle w:val="BodyText"/>
        <w:rPr>
          <w:rFonts w:ascii="Arial" w:hAnsi="Arial" w:cs="Arial"/>
          <w:bCs/>
        </w:rPr>
      </w:pPr>
      <w:r w:rsidRPr="000500FB">
        <w:rPr>
          <w:rFonts w:ascii="Arial" w:hAnsi="Arial" w:cs="Arial"/>
          <w:bCs/>
          <w:highlight w:val="yellow"/>
        </w:rPr>
        <w:t>14.17</w:t>
      </w:r>
      <w:r w:rsidRPr="000500FB">
        <w:rPr>
          <w:rFonts w:ascii="Arial" w:hAnsi="Arial" w:cs="Arial"/>
          <w:bCs/>
          <w:highlight w:val="yellow"/>
        </w:rPr>
        <w:tab/>
        <w:t>Demand Charges</w:t>
      </w:r>
    </w:p>
    <w:p w14:paraId="64C8278C" w14:textId="77777777" w:rsidR="003D20FC" w:rsidRDefault="003D20FC" w:rsidP="00AB6E08">
      <w:pPr>
        <w:pStyle w:val="BodyText"/>
        <w:rPr>
          <w:rFonts w:ascii="Arial" w:hAnsi="Arial" w:cs="Arial"/>
        </w:rPr>
      </w:pPr>
      <w:r>
        <w:rPr>
          <w:rFonts w:ascii="Arial" w:hAnsi="Arial" w:cs="Arial"/>
        </w:rPr>
        <w:lastRenderedPageBreak/>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The Company’s Forecast for Demand Charge Purposes</w:t>
      </w:r>
    </w:p>
    <w:p w14:paraId="13A1C15E" w14:textId="77777777" w:rsidR="000C4E5B" w:rsidRDefault="000C4E5B" w:rsidP="00AB6E08">
      <w:pPr>
        <w:pStyle w:val="BodyText"/>
        <w:rPr>
          <w:rFonts w:ascii="Arial" w:hAnsi="Arial" w:cs="Arial"/>
        </w:rPr>
      </w:pPr>
      <w:r w:rsidRPr="000500FB">
        <w:rPr>
          <w:rFonts w:ascii="Arial" w:hAnsi="Arial" w:cs="Arial"/>
          <w:highlight w:val="yellow"/>
        </w:rPr>
        <w:t>14.2</w:t>
      </w:r>
      <w:r w:rsidR="000E0B66" w:rsidRPr="000500FB">
        <w:rPr>
          <w:rFonts w:ascii="Arial" w:hAnsi="Arial" w:cs="Arial"/>
          <w:highlight w:val="yellow"/>
        </w:rPr>
        <w:t>9</w:t>
      </w:r>
      <w:r w:rsidRPr="000500FB">
        <w:rPr>
          <w:rFonts w:ascii="Arial" w:hAnsi="Arial" w:cs="Arial"/>
          <w:highlight w:val="yellow"/>
        </w:rPr>
        <w:tab/>
        <w:t xml:space="preserve">Stability &amp; Predictability of </w:t>
      </w:r>
      <w:proofErr w:type="spellStart"/>
      <w:r w:rsidRPr="000500FB">
        <w:rPr>
          <w:rFonts w:ascii="Arial" w:hAnsi="Arial" w:cs="Arial"/>
          <w:highlight w:val="yellow"/>
        </w:rPr>
        <w:t>TNUoS</w:t>
      </w:r>
      <w:proofErr w:type="spellEnd"/>
      <w:r w:rsidRPr="000500FB">
        <w:rPr>
          <w:rFonts w:ascii="Arial" w:hAnsi="Arial" w:cs="Arial"/>
          <w:highlight w:val="yellow"/>
        </w:rPr>
        <w:t xml:space="preserve"> tariffs</w:t>
      </w:r>
    </w:p>
    <w:p w14:paraId="3F83EE91" w14:textId="77777777" w:rsidR="002537D9" w:rsidRDefault="002537D9" w:rsidP="00AB6E08">
      <w:pPr>
        <w:pStyle w:val="BodyText"/>
        <w:rPr>
          <w:rFonts w:ascii="Arial" w:hAnsi="Arial" w:cs="Arial"/>
        </w:rPr>
      </w:pPr>
      <w:r>
        <w:rPr>
          <w:rFonts w:ascii="Arial" w:hAnsi="Arial" w:cs="Arial"/>
        </w:rPr>
        <w:tab/>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6F672495" w14:textId="5C6572E1" w:rsidR="008B7A92" w:rsidRDefault="008B7A92" w:rsidP="00AB6E08">
      <w:pPr>
        <w:pStyle w:val="BodyText"/>
        <w:rPr>
          <w:rFonts w:ascii="Arial" w:hAnsi="Arial" w:cs="Arial"/>
        </w:rPr>
      </w:pPr>
      <w:r>
        <w:rPr>
          <w:rFonts w:ascii="Arial" w:hAnsi="Arial" w:cs="Arial"/>
        </w:rPr>
        <w:t>14.3</w:t>
      </w:r>
      <w:r w:rsidR="000E0B66">
        <w:rPr>
          <w:rFonts w:ascii="Arial" w:hAnsi="Arial" w:cs="Arial"/>
        </w:rPr>
        <w:t>3</w:t>
      </w:r>
      <w:r>
        <w:rPr>
          <w:rFonts w:ascii="Arial" w:hAnsi="Arial" w:cs="Arial"/>
        </w:rPr>
        <w:tab/>
      </w:r>
      <w:r w:rsidRPr="008B7A92">
        <w:rPr>
          <w:rFonts w:ascii="Arial" w:hAnsi="Arial" w:cs="Arial"/>
        </w:rPr>
        <w:t>Examples of Balancing Services Use of System (</w:t>
      </w:r>
      <w:proofErr w:type="spellStart"/>
      <w:r w:rsidRPr="008B7A92">
        <w:rPr>
          <w:rFonts w:ascii="Arial" w:hAnsi="Arial" w:cs="Arial"/>
        </w:rPr>
        <w:t>BSUoS</w:t>
      </w:r>
      <w:proofErr w:type="spellEnd"/>
      <w:r w:rsidRPr="008B7A92">
        <w:rPr>
          <w:rFonts w:ascii="Arial" w:hAnsi="Arial" w:cs="Arial"/>
        </w:rPr>
        <w:t xml:space="preserve">) Daily </w:t>
      </w:r>
      <w:r w:rsidR="007B6C8D">
        <w:rPr>
          <w:rFonts w:ascii="Arial" w:hAnsi="Arial" w:cs="Arial"/>
        </w:rPr>
        <w:t>Charges</w:t>
      </w:r>
      <w:r w:rsidR="007B6C8D" w:rsidRPr="008B7A92">
        <w:rPr>
          <w:rFonts w:ascii="Arial" w:hAnsi="Arial" w:cs="Arial"/>
        </w:rPr>
        <w:t xml:space="preserve"> </w:t>
      </w:r>
      <w:r w:rsidRPr="008B7A92">
        <w:rPr>
          <w:rFonts w:ascii="Arial" w:hAnsi="Arial" w:cs="Arial"/>
        </w:rPr>
        <w:t>Calculations</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3F52641F" w14:textId="10C16720" w:rsidR="00225419" w:rsidRDefault="00AB6E08">
      <w:pPr>
        <w:pStyle w:val="Title"/>
        <w:rPr>
          <w:rFonts w:ascii="Arial" w:hAnsi="Arial"/>
        </w:rPr>
        <w:pPrChange w:id="0" w:author="White(ESO), Nicola" w:date="2022-06-02T09:20:00Z">
          <w:pPr>
            <w:pStyle w:val="CMSHeadL5"/>
          </w:pPr>
        </w:pPrChange>
      </w:pPr>
      <w:r w:rsidRPr="00F457CA">
        <w:rPr>
          <w:rFonts w:ascii="Arial" w:hAnsi="Arial"/>
        </w:rPr>
        <w:br w:type="page"/>
      </w:r>
      <w:bookmarkStart w:id="1" w:name="_DV_M10"/>
      <w:bookmarkStart w:id="2" w:name="_DV_M11"/>
      <w:bookmarkEnd w:id="1"/>
      <w:bookmarkEnd w:id="2"/>
    </w:p>
    <w:p w14:paraId="1CE8832D" w14:textId="77777777" w:rsidR="00225419" w:rsidRPr="00395682" w:rsidRDefault="00225419">
      <w:pPr>
        <w:rPr>
          <w:strike/>
        </w:rPr>
      </w:pPr>
      <w:r w:rsidRPr="00395682">
        <w:rPr>
          <w:strike/>
        </w:rPr>
        <w:lastRenderedPageBreak/>
        <w:t xml:space="preserve"> </w:t>
      </w:r>
    </w:p>
    <w:p w14:paraId="1EFD175D" w14:textId="77777777" w:rsidR="006661FE" w:rsidRPr="002338F3" w:rsidRDefault="006661FE" w:rsidP="006661FE">
      <w:pPr>
        <w:pStyle w:val="Heading1"/>
        <w:jc w:val="center"/>
        <w:rPr>
          <w:color w:val="auto"/>
          <w:sz w:val="32"/>
          <w:szCs w:val="32"/>
        </w:rPr>
      </w:pPr>
      <w:bookmarkStart w:id="3" w:name="_Toc32201074"/>
      <w:bookmarkStart w:id="4" w:name="_Toc49661105"/>
      <w:bookmarkStart w:id="5" w:name="_Toc274049676"/>
      <w:r w:rsidRPr="002338F3">
        <w:rPr>
          <w:color w:val="auto"/>
          <w:sz w:val="32"/>
          <w:szCs w:val="32"/>
        </w:rPr>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3"/>
      <w:bookmarkEnd w:id="4"/>
      <w:bookmarkEnd w:id="5"/>
    </w:p>
    <w:p w14:paraId="3E473216" w14:textId="77777777" w:rsidR="006661FE" w:rsidRDefault="006661FE" w:rsidP="006661FE">
      <w:pPr>
        <w:jc w:val="both"/>
        <w:rPr>
          <w:rFonts w:ascii="Arial" w:hAnsi="Arial"/>
        </w:rPr>
      </w:pPr>
    </w:p>
    <w:p w14:paraId="4C594305" w14:textId="3D730832" w:rsidR="006661FE" w:rsidRDefault="006661FE" w:rsidP="002439CF">
      <w:pPr>
        <w:pStyle w:val="1"/>
        <w:numPr>
          <w:ilvl w:val="0"/>
          <w:numId w:val="46"/>
        </w:numPr>
        <w:tabs>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010E3B10" w14:textId="77777777" w:rsidR="008748D4" w:rsidRDefault="008748D4" w:rsidP="008748D4">
      <w:pPr>
        <w:pStyle w:val="1"/>
        <w:ind w:left="1627"/>
        <w:jc w:val="both"/>
        <w:rPr>
          <w:ins w:id="6" w:author="White(ESO), Nicola" w:date="2022-06-02T18:18:00Z"/>
        </w:rPr>
      </w:pPr>
    </w:p>
    <w:p w14:paraId="19A72962" w14:textId="473AA03E" w:rsidR="00FE6A24" w:rsidRDefault="008748D4" w:rsidP="002439CF">
      <w:pPr>
        <w:pStyle w:val="1"/>
        <w:numPr>
          <w:ilvl w:val="0"/>
          <w:numId w:val="46"/>
        </w:numPr>
        <w:tabs>
          <w:tab w:val="num" w:pos="720"/>
        </w:tabs>
        <w:ind w:left="1627"/>
        <w:jc w:val="both"/>
      </w:pPr>
      <w:ins w:id="7" w:author="White(ESO), Nicola" w:date="2022-06-01T12:14:00Z">
        <w:r>
          <w:t xml:space="preserve">The </w:t>
        </w:r>
      </w:ins>
      <w:del w:id="8" w:author="White(ESO), Nicola" w:date="2022-06-02T09:41:00Z">
        <w:r w:rsidDel="008F25B4">
          <w:delText xml:space="preserve">A </w:delText>
        </w:r>
      </w:del>
      <w:r>
        <w:t xml:space="preserve">Maximum </w:t>
      </w:r>
      <w:del w:id="9" w:author="Author" w:date="2022-05-31T07:54:00Z">
        <w:r w:rsidDel="00D54470">
          <w:delText xml:space="preserve">Allowed </w:delText>
        </w:r>
      </w:del>
      <w:r>
        <w:t>Revenue</w:t>
      </w:r>
      <w:r>
        <w:fldChar w:fldCharType="begin"/>
      </w:r>
      <w:r>
        <w:instrText xml:space="preserve"> XE "Maximum Allowed Revenue" </w:instrText>
      </w:r>
      <w:r>
        <w:fldChar w:fldCharType="end"/>
      </w:r>
      <w:r>
        <w:t xml:space="preserve"> (</w:t>
      </w:r>
      <w:commentRangeStart w:id="10"/>
      <w:del w:id="11" w:author="White(ESO), Nicola" w:date="2022-06-06T13:49:00Z">
        <w:r w:rsidDel="006954CB">
          <w:delText>MAR</w:delText>
        </w:r>
        <w:commentRangeEnd w:id="10"/>
        <w:r w:rsidR="0094146C" w:rsidDel="006954CB">
          <w:rPr>
            <w:rStyle w:val="CommentReference"/>
            <w:rFonts w:ascii="Arial" w:hAnsi="Arial"/>
          </w:rPr>
          <w:commentReference w:id="10"/>
        </w:r>
      </w:del>
      <w:ins w:id="12" w:author="White(ESO), Nicola" w:date="2022-06-06T13:49:00Z">
        <w:r w:rsidR="006954CB">
          <w:t xml:space="preserve"> </w:t>
        </w:r>
        <w:proofErr w:type="spellStart"/>
        <w:r w:rsidR="006954CB">
          <w:t>TO</w:t>
        </w:r>
        <w:r w:rsidR="006954CB" w:rsidRPr="002A0F45">
          <w:rPr>
            <w:vertAlign w:val="subscript"/>
          </w:rPr>
          <w:t>t</w:t>
        </w:r>
      </w:ins>
      <w:proofErr w:type="spellEnd"/>
      <w:r>
        <w:t xml:space="preserve">) defined for these activities </w:t>
      </w:r>
      <w:del w:id="13" w:author="Author" w:date="2022-05-31T07:54:00Z">
        <w:r w:rsidDel="007F4D0A">
          <w:delText xml:space="preserve">and those associated with pre-vesting connections </w:delText>
        </w:r>
      </w:del>
      <w:r>
        <w:t xml:space="preserve">is </w:t>
      </w:r>
      <w:del w:id="14" w:author="Author" w:date="2022-05-31T07:54:00Z">
        <w:r w:rsidDel="004035B2">
          <w:delText>set by</w:delText>
        </w:r>
      </w:del>
      <w:ins w:id="15" w:author="Author" w:date="2022-05-31T07:54:00Z">
        <w:r>
          <w:t>agreed with</w:t>
        </w:r>
      </w:ins>
      <w:r>
        <w:t xml:space="preserve"> the Authority at the time of </w:t>
      </w:r>
      <w:del w:id="16" w:author="White(ESO), Nicola" w:date="2022-06-02T10:00:00Z">
        <w:r w:rsidDel="000D4224">
          <w:delText xml:space="preserve">the </w:delText>
        </w:r>
      </w:del>
      <w:del w:id="17" w:author="White(ESO), Nicola" w:date="2022-05-31T13:05:00Z">
        <w:r w:rsidDel="00DB4A9F">
          <w:delText>Transmission Owners’</w:delText>
        </w:r>
      </w:del>
      <w:ins w:id="18" w:author="White(ESO), Nicola" w:date="2022-06-02T09:59:00Z">
        <w:r>
          <w:t xml:space="preserve">The Company’s </w:t>
        </w:r>
      </w:ins>
      <w:r>
        <w:t>price control review for the succeeding price control period.</w:t>
      </w:r>
      <w:ins w:id="19" w:author="White(ESO), Nicola" w:date="2022-05-31T13:06:00Z">
        <w:r>
          <w:t xml:space="preserve"> The </w:t>
        </w:r>
      </w:ins>
      <w:ins w:id="20" w:author="White(ESO), Nicola" w:date="2022-06-01T12:16:00Z">
        <w:r>
          <w:t>M</w:t>
        </w:r>
      </w:ins>
      <w:ins w:id="21" w:author="White(ESO), Nicola" w:date="2022-06-02T18:13:00Z">
        <w:r>
          <w:t xml:space="preserve">aximum </w:t>
        </w:r>
      </w:ins>
      <w:ins w:id="22" w:author="White(ESO), Nicola" w:date="2022-06-01T12:16:00Z">
        <w:r>
          <w:t>R</w:t>
        </w:r>
      </w:ins>
      <w:ins w:id="23" w:author="White(ESO), Nicola" w:date="2022-06-02T18:13:00Z">
        <w:r>
          <w:t>evenue</w:t>
        </w:r>
      </w:ins>
      <w:ins w:id="24" w:author="White(ESO), Nicola" w:date="2022-05-31T13:06:00Z">
        <w:r>
          <w:t xml:space="preserve"> can be adjusted during the Price Control period.</w:t>
        </w:r>
      </w:ins>
      <w:r>
        <w:t xml:space="preserve">  Transmission Network Use of System Charges are set to recover the Maximum </w:t>
      </w:r>
      <w:del w:id="25" w:author="Author" w:date="2022-05-31T07:55:00Z">
        <w:r w:rsidDel="008A3EC7">
          <w:delText xml:space="preserve">Allowed </w:delText>
        </w:r>
      </w:del>
      <w:r>
        <w:t>Revenue</w:t>
      </w:r>
      <w:del w:id="26" w:author="White(ESO), Nicola" w:date="2022-06-02T10:01:00Z">
        <w:r w:rsidDel="001E05AF">
          <w:delText xml:space="preserve"> </w:delText>
        </w:r>
      </w:del>
      <w:del w:id="27" w:author="White(ESO), Nicola" w:date="2022-06-02T09:57:00Z">
        <w:r w:rsidDel="005E3F5C">
          <w:delText xml:space="preserve">as </w:delText>
        </w:r>
      </w:del>
      <w:del w:id="28" w:author="White(ESO), Nicola" w:date="2022-06-02T10:01:00Z">
        <w:r w:rsidDel="001E05AF">
          <w:delText>set by the Price Control (where necessary, allowing for any K</w:delText>
        </w:r>
        <w:r w:rsidRPr="00A65CBC" w:rsidDel="001E05AF">
          <w:rPr>
            <w:szCs w:val="22"/>
            <w:vertAlign w:val="subscript"/>
          </w:rPr>
          <w:delText>t</w:delText>
        </w:r>
        <w:r w:rsidDel="001E05AF">
          <w:delText xml:space="preserve"> adjustment for under or over recovery in a previous year net of the income recovered through pre-vesting connection charges).</w:delText>
        </w:r>
      </w:del>
    </w:p>
    <w:p w14:paraId="5248324A" w14:textId="77777777" w:rsidR="00B304BF" w:rsidRDefault="00B304BF" w:rsidP="00B304BF">
      <w:pPr>
        <w:pStyle w:val="1"/>
        <w:ind w:left="1627"/>
        <w:jc w:val="both"/>
      </w:pPr>
    </w:p>
    <w:p w14:paraId="47C6C0CF" w14:textId="5E1C37B4" w:rsidR="006661FE" w:rsidRDefault="001E05AF" w:rsidP="008E5C0D">
      <w:pPr>
        <w:pStyle w:val="1"/>
        <w:ind w:left="1627"/>
        <w:jc w:val="both"/>
      </w:pPr>
      <w:ins w:id="29" w:author="White(ESO), Nicola" w:date="2022-06-02T10:01:00Z">
        <w:r>
          <w:t xml:space="preserve"> </w:t>
        </w:r>
      </w:ins>
      <w:proofErr w:type="gramStart"/>
      <w:ins w:id="30" w:author="White(ESO), Nicola" w:date="2022-06-02T18:10:00Z">
        <w:r w:rsidR="00A65CBC">
          <w:t>F</w:t>
        </w:r>
      </w:ins>
      <w:ins w:id="31" w:author="White(ESO), Nicola" w:date="2022-06-01T14:02:00Z">
        <w:r w:rsidR="00267468">
          <w:t>or the purpose of</w:t>
        </w:r>
        <w:proofErr w:type="gramEnd"/>
        <w:r w:rsidR="00267468">
          <w:t xml:space="preserve"> calculating</w:t>
        </w:r>
        <w:r w:rsidR="00267468" w:rsidRPr="00267468">
          <w:t xml:space="preserve"> residual</w:t>
        </w:r>
      </w:ins>
      <w:ins w:id="32" w:author="White(ESO), Nicola" w:date="2022-06-01T14:03:00Z">
        <w:r w:rsidR="00267468">
          <w:t xml:space="preserve"> tariffs</w:t>
        </w:r>
      </w:ins>
      <w:ins w:id="33" w:author="White(ESO), Nicola" w:date="2022-06-01T14:02:00Z">
        <w:r w:rsidR="00267468" w:rsidRPr="00267468">
          <w:t xml:space="preserve"> only</w:t>
        </w:r>
      </w:ins>
      <w:ins w:id="34" w:author="White(ESO), Nicola" w:date="2022-06-02T18:10:00Z">
        <w:r w:rsidR="00CF423C">
          <w:t>,</w:t>
        </w:r>
      </w:ins>
      <w:ins w:id="35" w:author="White(ESO), Nicola" w:date="2022-06-02T18:29:00Z">
        <w:r w:rsidR="00A00CF5">
          <w:t xml:space="preserve"> </w:t>
        </w:r>
        <w:r w:rsidR="00A00CF5" w:rsidRPr="002A0E2F">
          <w:rPr>
            <w:highlight w:val="yellow"/>
          </w:rPr>
          <w:t xml:space="preserve">the majority </w:t>
        </w:r>
        <w:commentRangeStart w:id="36"/>
        <w:r w:rsidR="00A00CF5" w:rsidRPr="002A0E2F">
          <w:rPr>
            <w:highlight w:val="yellow"/>
          </w:rPr>
          <w:t>of</w:t>
        </w:r>
      </w:ins>
      <w:commentRangeEnd w:id="36"/>
      <w:ins w:id="37" w:author="White(ESO), Nicola" w:date="2022-06-02T18:49:00Z">
        <w:r w:rsidR="00A4105C">
          <w:rPr>
            <w:rStyle w:val="CommentReference"/>
            <w:rFonts w:ascii="Arial" w:hAnsi="Arial"/>
          </w:rPr>
          <w:commentReference w:id="36"/>
        </w:r>
      </w:ins>
      <w:ins w:id="38" w:author="White(ESO), Nicola" w:date="2022-06-02T18:29:00Z">
        <w:r w:rsidR="00A00CF5" w:rsidRPr="002A0E2F">
          <w:rPr>
            <w:highlight w:val="yellow"/>
          </w:rPr>
          <w:t xml:space="preserve"> the</w:t>
        </w:r>
      </w:ins>
      <w:ins w:id="39" w:author="White(ESO), Nicola" w:date="2022-06-01T14:03:00Z">
        <w:r w:rsidR="00267468" w:rsidRPr="002A0E2F">
          <w:rPr>
            <w:highlight w:val="yellow"/>
          </w:rPr>
          <w:t xml:space="preserve"> </w:t>
        </w:r>
      </w:ins>
      <w:ins w:id="40" w:author="White(ESO), Nicola" w:date="2022-06-02T18:10:00Z">
        <w:r w:rsidR="00CF423C">
          <w:t>f</w:t>
        </w:r>
      </w:ins>
      <w:ins w:id="41" w:author="Author" w:date="2022-05-31T07:59:00Z">
        <w:r w:rsidR="008A6F91">
          <w:t>orecast</w:t>
        </w:r>
        <w:r w:rsidR="000E4B05">
          <w:t xml:space="preserve"> inputs</w:t>
        </w:r>
      </w:ins>
      <w:ins w:id="42" w:author="Author" w:date="2022-05-31T08:19:00Z">
        <w:r w:rsidR="0082565B">
          <w:t xml:space="preserve"> for reve</w:t>
        </w:r>
      </w:ins>
      <w:ins w:id="43" w:author="Author" w:date="2022-05-31T08:20:00Z">
        <w:r w:rsidR="0082565B">
          <w:t xml:space="preserve">nue and the </w:t>
        </w:r>
      </w:ins>
      <w:ins w:id="44" w:author="Author" w:date="2022-05-31T08:36:00Z">
        <w:r w:rsidR="00DB296D">
          <w:t xml:space="preserve">demand </w:t>
        </w:r>
      </w:ins>
      <w:ins w:id="45" w:author="Author" w:date="2022-05-31T08:20:00Z">
        <w:r w:rsidR="0082565B">
          <w:t>charging base</w:t>
        </w:r>
      </w:ins>
      <w:ins w:id="46" w:author="Author" w:date="2022-05-31T07:59:00Z">
        <w:r w:rsidR="000E4B05">
          <w:t xml:space="preserve"> will be </w:t>
        </w:r>
      </w:ins>
      <w:ins w:id="47" w:author="Author" w:date="2022-05-31T08:00:00Z">
        <w:r w:rsidR="000E4B05">
          <w:t xml:space="preserve">determined 15 months </w:t>
        </w:r>
      </w:ins>
      <w:ins w:id="48" w:author="Author" w:date="2022-05-31T09:01:00Z">
        <w:r w:rsidR="003F2396">
          <w:t xml:space="preserve">before </w:t>
        </w:r>
      </w:ins>
      <w:ins w:id="49" w:author="Author" w:date="2022-05-31T08:00:00Z">
        <w:r w:rsidR="00113064">
          <w:t xml:space="preserve">the </w:t>
        </w:r>
      </w:ins>
      <w:ins w:id="50" w:author="Author" w:date="2022-05-31T08:14:00Z">
        <w:r w:rsidR="00F73B3B">
          <w:t>Financial Year</w:t>
        </w:r>
      </w:ins>
      <w:ins w:id="51" w:author="Author" w:date="2022-05-31T08:15:00Z">
        <w:r w:rsidR="006A0EAC">
          <w:t xml:space="preserve"> and subsequently </w:t>
        </w:r>
      </w:ins>
      <w:ins w:id="52" w:author="White(ESO), Nicola" w:date="2022-06-02T18:31:00Z">
        <w:r w:rsidR="00184887">
          <w:t>reconciled and</w:t>
        </w:r>
      </w:ins>
      <w:ins w:id="53" w:author="Author" w:date="2022-05-31T08:16:00Z">
        <w:r w:rsidR="001E569D">
          <w:t xml:space="preserve"> recovered through </w:t>
        </w:r>
      </w:ins>
      <w:ins w:id="54" w:author="Author" w:date="2022-05-31T08:25:00Z">
        <w:r w:rsidR="00253356">
          <w:t>succeeding</w:t>
        </w:r>
        <w:r w:rsidR="00253356" w:rsidDel="00253356">
          <w:t xml:space="preserve"> </w:t>
        </w:r>
      </w:ins>
      <w:ins w:id="55" w:author="Author" w:date="2022-05-31T08:16:00Z">
        <w:r w:rsidR="00934CA6">
          <w:t xml:space="preserve">Financial </w:t>
        </w:r>
      </w:ins>
      <w:ins w:id="56" w:author="White(ESO), Nicola" w:date="2022-06-02T10:02:00Z">
        <w:r w:rsidR="006D66F4">
          <w:t>Years once</w:t>
        </w:r>
      </w:ins>
      <w:ins w:id="57" w:author="Author" w:date="2022-05-31T08:15:00Z">
        <w:r w:rsidR="001E569D">
          <w:t xml:space="preserve"> revenue requirements are known</w:t>
        </w:r>
      </w:ins>
      <w:ins w:id="58" w:author="Author" w:date="2022-05-31T08:17:00Z">
        <w:r w:rsidR="009D7594">
          <w:t xml:space="preserve">. </w:t>
        </w:r>
      </w:ins>
      <w:ins w:id="59" w:author="White(ESO), Nicola" w:date="2022-06-02T18:33:00Z">
        <w:r w:rsidR="002B6715" w:rsidRPr="00F24170">
          <w:rPr>
            <w:highlight w:val="yellow"/>
          </w:rPr>
          <w:t xml:space="preserve">A </w:t>
        </w:r>
        <w:commentRangeStart w:id="60"/>
        <w:r w:rsidR="002B6715" w:rsidRPr="00F24170">
          <w:rPr>
            <w:highlight w:val="yellow"/>
          </w:rPr>
          <w:t>sub</w:t>
        </w:r>
      </w:ins>
      <w:commentRangeEnd w:id="60"/>
      <w:ins w:id="61" w:author="White(ESO), Nicola" w:date="2022-06-02T18:34:00Z">
        <w:r w:rsidR="00B56063">
          <w:rPr>
            <w:rStyle w:val="CommentReference"/>
            <w:rFonts w:ascii="Arial" w:hAnsi="Arial"/>
          </w:rPr>
          <w:commentReference w:id="60"/>
        </w:r>
      </w:ins>
      <w:ins w:id="62" w:author="White(ESO), Nicola" w:date="2022-06-02T18:33:00Z">
        <w:r w:rsidR="002B6715" w:rsidRPr="00F24170">
          <w:rPr>
            <w:highlight w:val="yellow"/>
          </w:rPr>
          <w:t xml:space="preserve">-set of the MR value, relating to costs borne by the ESO will be finalised 2 months before the Financial Year </w:t>
        </w:r>
      </w:ins>
      <w:ins w:id="63" w:author="Author" w:date="2022-05-31T09:06:00Z">
        <w:r w:rsidR="00DA32E5" w:rsidRPr="00F24170">
          <w:rPr>
            <w:highlight w:val="yellow"/>
          </w:rPr>
          <w:t>(as per 14.14.13)</w:t>
        </w:r>
      </w:ins>
      <w:ins w:id="64" w:author="White(ESO), Nicola" w:date="2022-06-02T18:34:00Z">
        <w:r w:rsidR="00B56063" w:rsidRPr="00F24170">
          <w:rPr>
            <w:highlight w:val="yellow"/>
          </w:rPr>
          <w:t>.</w:t>
        </w:r>
      </w:ins>
      <w:ins w:id="65" w:author="Author" w:date="2022-05-31T09:05:00Z">
        <w:del w:id="66" w:author="Author" w:date="2022-05-31T09:06:00Z">
          <w:r w:rsidR="00B27035" w:rsidDel="007A56DF">
            <w:delText xml:space="preserve"> </w:delText>
          </w:r>
        </w:del>
      </w:ins>
    </w:p>
    <w:p w14:paraId="2EDFA017" w14:textId="77777777" w:rsidR="006661FE" w:rsidRDefault="006661FE" w:rsidP="006661FE">
      <w:pPr>
        <w:pStyle w:val="1"/>
        <w:jc w:val="both"/>
      </w:pPr>
    </w:p>
    <w:p w14:paraId="10EDF308" w14:textId="2A100355" w:rsidR="006661FE" w:rsidRDefault="006661FE" w:rsidP="006661FE">
      <w:pPr>
        <w:pStyle w:val="1"/>
        <w:jc w:val="both"/>
      </w:pPr>
    </w:p>
    <w:p w14:paraId="435C8F5F" w14:textId="14C5E514" w:rsidR="00F84217" w:rsidRDefault="00FF1E43" w:rsidP="006661FE">
      <w:pPr>
        <w:pStyle w:val="1"/>
        <w:jc w:val="both"/>
      </w:pPr>
      <w:r>
        <w:rPr>
          <w:noProof/>
        </w:rPr>
        <mc:AlternateContent>
          <mc:Choice Requires="wps">
            <w:drawing>
              <wp:anchor distT="0" distB="0" distL="114300" distR="114300" simplePos="0" relativeHeight="251659301" behindDoc="0" locked="0" layoutInCell="1" allowOverlap="1" wp14:anchorId="06F1F428" wp14:editId="1E298B34">
                <wp:simplePos x="0" y="0"/>
                <wp:positionH relativeFrom="column">
                  <wp:posOffset>-185420</wp:posOffset>
                </wp:positionH>
                <wp:positionV relativeFrom="paragraph">
                  <wp:posOffset>53975</wp:posOffset>
                </wp:positionV>
                <wp:extent cx="6584950" cy="57150"/>
                <wp:effectExtent l="0" t="0" r="25400" b="19050"/>
                <wp:wrapNone/>
                <wp:docPr id="11" name="Straight Connector 11"/>
                <wp:cNvGraphicFramePr/>
                <a:graphic xmlns:a="http://schemas.openxmlformats.org/drawingml/2006/main">
                  <a:graphicData uri="http://schemas.microsoft.com/office/word/2010/wordprocessingShape">
                    <wps:wsp>
                      <wps:cNvCnPr/>
                      <wps:spPr>
                        <a:xfrm flipV="1">
                          <a:off x="0" y="0"/>
                          <a:ext cx="6584950" cy="5715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32F51268" id="Straight Connector 11" o:spid="_x0000_s1026" style="position:absolute;flip:y;z-index:251659301;visibility:visible;mso-wrap-style:square;mso-wrap-distance-left:9pt;mso-wrap-distance-top:0;mso-wrap-distance-right:9pt;mso-wrap-distance-bottom:0;mso-position-horizontal:absolute;mso-position-horizontal-relative:text;mso-position-vertical:absolute;mso-position-vertical-relative:text" from="-14.6pt,4.25pt" to="503.9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" strokecolor="#5b9bd5 [3208]" strokeweight="1.5pt">
                <v:stroke joinstyle="miter"/>
              </v:line>
            </w:pict>
          </mc:Fallback>
        </mc:AlternateContent>
      </w:r>
    </w:p>
    <w:p w14:paraId="3F6E7179" w14:textId="77777777" w:rsidR="00F84217" w:rsidRDefault="00F84217" w:rsidP="006661FE">
      <w:pPr>
        <w:pStyle w:val="1"/>
        <w:jc w:val="both"/>
      </w:pPr>
    </w:p>
    <w:p w14:paraId="71672FCF" w14:textId="77777777" w:rsidR="00891D82" w:rsidRDefault="00891D82" w:rsidP="00891D82">
      <w:pPr>
        <w:pStyle w:val="1"/>
        <w:ind w:left="568"/>
        <w:jc w:val="both"/>
      </w:pPr>
    </w:p>
    <w:p w14:paraId="25C13F69" w14:textId="77777777" w:rsidR="006661FE" w:rsidRDefault="006661FE" w:rsidP="006661FE">
      <w:pPr>
        <w:pStyle w:val="1"/>
        <w:jc w:val="both"/>
      </w:pPr>
    </w:p>
    <w:p w14:paraId="01AA5672" w14:textId="338F27E6" w:rsidR="006661FE" w:rsidRDefault="00D9722F" w:rsidP="00D9722F">
      <w:pPr>
        <w:pStyle w:val="1"/>
        <w:numPr>
          <w:ilvl w:val="2"/>
          <w:numId w:val="154"/>
        </w:numPr>
        <w:jc w:val="both"/>
      </w:pPr>
      <w:r>
        <w:t xml:space="preserve"> </w:t>
      </w:r>
      <w:del w:id="67" w:author="Zhou (ESO), Jo" w:date="2022-06-01T12:53:00Z">
        <w:r w:rsidR="006661FE">
          <w:delText xml:space="preserve">Condition C13 of </w:delText>
        </w:r>
        <w:r w:rsidR="00C41DDA">
          <w:delText>the</w:delText>
        </w:r>
        <w:r w:rsidR="006661FE">
          <w:delText xml:space="preserve"> </w:delText>
        </w:r>
        <w:commentRangeStart w:id="68"/>
        <w:r w:rsidR="006661FE">
          <w:delText xml:space="preserve">Transmission Licence </w:delText>
        </w:r>
      </w:del>
      <w:commentRangeEnd w:id="68"/>
      <w:r w:rsidR="00942CCD">
        <w:rPr>
          <w:rStyle w:val="CommentReference"/>
          <w:rFonts w:ascii="Arial" w:hAnsi="Arial"/>
        </w:rPr>
        <w:commentReference w:id="68"/>
      </w:r>
      <w:del w:id="69" w:author="Zhou (ESO), Jo" w:date="2022-06-01T12:53:00Z">
        <w:r w:rsidR="006661FE">
          <w:delText>governs the adjustment to Use of System charges for small generators. Under the condition, The Company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delText>
        </w:r>
      </w:del>
      <w:ins w:id="70" w:author="Zhou (ESO), Jo" w:date="2022-06-01T12:53:00Z">
        <w:r w:rsidR="00A11961">
          <w:t>Not used.</w:t>
        </w:r>
      </w:ins>
    </w:p>
    <w:p w14:paraId="7EC308D6" w14:textId="77777777" w:rsidR="006661FE" w:rsidRDefault="006661FE" w:rsidP="006661FE">
      <w:pPr>
        <w:pStyle w:val="1"/>
        <w:jc w:val="both"/>
      </w:pPr>
    </w:p>
    <w:p w14:paraId="1B36E724" w14:textId="6A4CEB17" w:rsidR="006661FE" w:rsidRDefault="00283A4D" w:rsidP="00D9722F">
      <w:pPr>
        <w:pStyle w:val="1"/>
        <w:numPr>
          <w:ilvl w:val="2"/>
          <w:numId w:val="154"/>
        </w:numPr>
        <w:jc w:val="both"/>
      </w:pPr>
      <w:r>
        <w:t xml:space="preserve"> </w:t>
      </w:r>
      <w:r w:rsidR="006661FE">
        <w:t>The Company will t</w:t>
      </w:r>
      <w:commentRangeStart w:id="71"/>
      <w:r w:rsidR="006661FE">
        <w:t>ypically</w:t>
      </w:r>
      <w:commentRangeEnd w:id="71"/>
      <w:r w:rsidR="00181FC2">
        <w:rPr>
          <w:rStyle w:val="CommentReference"/>
          <w:rFonts w:ascii="Arial" w:hAnsi="Arial"/>
        </w:rPr>
        <w:commentReference w:id="71"/>
      </w:r>
      <w:r w:rsidR="006661FE">
        <w:t xml:space="preserve"> calculate </w:t>
      </w:r>
      <w:proofErr w:type="spellStart"/>
      <w:r w:rsidR="006661FE">
        <w:t>TNUoS</w:t>
      </w:r>
      <w:proofErr w:type="spellEnd"/>
      <w:r w:rsidR="006661FE">
        <w:t xml:space="preserve"> tariffs annually, publishing final tariffs in respect of a </w:t>
      </w:r>
      <w:r w:rsidR="006661FE" w:rsidRPr="00AD4509">
        <w:rPr>
          <w:b/>
          <w:bCs/>
        </w:rPr>
        <w:t>Financial Year</w:t>
      </w:r>
      <w:r w:rsidR="006661FE">
        <w:t xml:space="preserve"> by the end of the preceding January. </w:t>
      </w:r>
      <w:proofErr w:type="gramStart"/>
      <w:r w:rsidR="006661FE">
        <w:t>However</w:t>
      </w:r>
      <w:proofErr w:type="gramEnd"/>
      <w:r w:rsidR="006661FE">
        <w:t xml:space="preserve"> The Company may update the tariffs part way through a </w:t>
      </w:r>
      <w:r w:rsidR="006661FE" w:rsidRPr="00AD4509">
        <w:rPr>
          <w:b/>
          <w:bCs/>
        </w:rPr>
        <w:t>Financial Year</w:t>
      </w:r>
      <w:r w:rsidR="006661FE">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72" w:name="_Hlt501800266"/>
      <w:bookmarkStart w:id="73" w:name="_Hlt506958549"/>
      <w:bookmarkStart w:id="74" w:name="_Hlt531602422"/>
      <w:bookmarkStart w:id="75" w:name="_Ref492170858"/>
      <w:bookmarkStart w:id="76" w:name="_Ref501800370"/>
      <w:bookmarkStart w:id="77" w:name="_Ref506633072"/>
      <w:bookmarkStart w:id="78" w:name="_Ref531602385"/>
      <w:bookmarkStart w:id="79" w:name="_Toc32201075"/>
      <w:bookmarkStart w:id="80" w:name="_Toc49661106"/>
      <w:bookmarkEnd w:id="72"/>
      <w:bookmarkEnd w:id="73"/>
      <w:bookmarkEnd w:id="74"/>
      <w:r>
        <w:br w:type="page"/>
      </w:r>
      <w:bookmarkStart w:id="81"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75"/>
      <w:bookmarkEnd w:id="76"/>
      <w:bookmarkEnd w:id="77"/>
      <w:bookmarkEnd w:id="78"/>
      <w:bookmarkEnd w:id="79"/>
      <w:bookmarkEnd w:id="80"/>
      <w:bookmarkEnd w:id="81"/>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C9DD886" w14:textId="77777777" w:rsidR="006661FE" w:rsidRPr="00D76842" w:rsidRDefault="006661FE" w:rsidP="006661FE">
      <w:pPr>
        <w:pStyle w:val="1"/>
        <w:ind w:left="709"/>
        <w:jc w:val="both"/>
        <w:rPr>
          <w:szCs w:val="22"/>
        </w:rPr>
      </w:pPr>
      <w:bookmarkStart w:id="82" w:name="_Hlt511625695"/>
    </w:p>
    <w:p w14:paraId="4E8890DA" w14:textId="77777777" w:rsidR="006661FE" w:rsidRPr="00887323" w:rsidRDefault="006661FE" w:rsidP="006661FE">
      <w:pPr>
        <w:pStyle w:val="Heading3"/>
        <w:keepNext/>
        <w:ind w:left="709"/>
        <w:rPr>
          <w:rFonts w:ascii="Arial" w:hAnsi="Arial" w:cs="Arial"/>
          <w:b/>
        </w:rPr>
      </w:pPr>
      <w:bookmarkStart w:id="83" w:name="_Toc49661115"/>
      <w:bookmarkStart w:id="84" w:name="_Toc274049692"/>
      <w:bookmarkEnd w:id="82"/>
      <w:r w:rsidRPr="00887323">
        <w:rPr>
          <w:rFonts w:ascii="Arial" w:hAnsi="Arial" w:cs="Arial"/>
          <w:b/>
        </w:rPr>
        <w:t>The Residual Tariff</w:t>
      </w:r>
      <w:bookmarkEnd w:id="83"/>
      <w:bookmarkEnd w:id="84"/>
    </w:p>
    <w:p w14:paraId="6829E4EB" w14:textId="2C05D033" w:rsidR="006661FE" w:rsidRPr="003B4DB7" w:rsidRDefault="006661FE" w:rsidP="00131654">
      <w:pPr>
        <w:pStyle w:val="1"/>
        <w:numPr>
          <w:ilvl w:val="2"/>
          <w:numId w:val="155"/>
        </w:numPr>
        <w:jc w:val="both"/>
        <w:rPr>
          <w:highlight w:val="yellow"/>
        </w:rPr>
      </w:pPr>
      <w:r>
        <w:t xml:space="preserve">The total revenue to be recovered through </w:t>
      </w:r>
      <w:proofErr w:type="spellStart"/>
      <w:r>
        <w:t>TNUoS</w:t>
      </w:r>
      <w:proofErr w:type="spellEnd"/>
      <w:r>
        <w:fldChar w:fldCharType="begin"/>
      </w:r>
      <w:r>
        <w:instrText xml:space="preserve"> XE "TNUoS" </w:instrText>
      </w:r>
      <w:r>
        <w:fldChar w:fldCharType="end"/>
      </w:r>
      <w:r>
        <w:t xml:space="preserve"> charges is determined each year with reference to the Transmission Licensees’ Price Control formulas</w:t>
      </w:r>
      <w:del w:id="85" w:author="White(ESO), Nicola" w:date="2022-06-06T12:59:00Z">
        <w:r w:rsidDel="007671B3">
          <w:delText xml:space="preserve"> less the costs expected to be recovered through Pre-Vesting connection charges</w:delText>
        </w:r>
      </w:del>
      <w:r>
        <w:t xml:space="preserve">.  </w:t>
      </w:r>
      <w:del w:id="86" w:author="Author" w:date="2022-05-31T08:44:00Z">
        <w:r w:rsidDel="008D6236">
          <w:delText xml:space="preserve">Hence in any given year t, a </w:delText>
        </w:r>
      </w:del>
      <w:del w:id="87" w:author="Author" w:date="2022-05-31T08:46:00Z">
        <w:r w:rsidDel="00E04637">
          <w:delText>t</w:delText>
        </w:r>
      </w:del>
      <w:ins w:id="88" w:author="Author" w:date="2022-05-31T08:46:00Z">
        <w:r w:rsidR="00E04637">
          <w:t>T</w:t>
        </w:r>
      </w:ins>
      <w:r>
        <w:t>arget</w:t>
      </w:r>
      <w:ins w:id="89" w:author="White(ESO), Nicola" w:date="2022-06-06T15:29:00Z">
        <w:r w:rsidR="00986E63">
          <w:t xml:space="preserve"> </w:t>
        </w:r>
      </w:ins>
      <w:del w:id="90" w:author="Author" w:date="2022-05-31T08:44:00Z">
        <w:r w:rsidDel="008D6236">
          <w:delText xml:space="preserve"> </w:delText>
        </w:r>
      </w:del>
      <w:ins w:id="91" w:author="Author" w:date="2022-05-31T08:44:00Z">
        <w:del w:id="92" w:author="Author" w:date="2022-05-31T08:45:00Z">
          <w:r w:rsidR="008D6236" w:rsidDel="00E04637">
            <w:delText xml:space="preserve">Forecast </w:delText>
          </w:r>
        </w:del>
      </w:ins>
      <w:r>
        <w:t xml:space="preserve">revenue figure for </w:t>
      </w:r>
      <w:proofErr w:type="spellStart"/>
      <w:r>
        <w:t>TNUoS</w:t>
      </w:r>
      <w:proofErr w:type="spellEnd"/>
      <w:r>
        <w:t xml:space="preserve"> charges (TR</w:t>
      </w:r>
      <w:del w:id="93" w:author="Author" w:date="2022-05-31T08:44:00Z">
        <w:r w:rsidDel="008D6236">
          <w:delText>R</w:delText>
        </w:r>
        <w:r w:rsidDel="008D6236">
          <w:rPr>
            <w:vertAlign w:val="subscript"/>
          </w:rPr>
          <w:delText>t</w:delText>
        </w:r>
      </w:del>
      <w:r>
        <w:t xml:space="preserve">) is set </w:t>
      </w:r>
      <w:del w:id="94" w:author="Author" w:date="2022-05-31T08:47:00Z">
        <w:r w:rsidDel="00DC23CC">
          <w:delText xml:space="preserve">after adjusting for any under or over recovery for and including, the small generators discount is </w:delText>
        </w:r>
      </w:del>
      <w:r>
        <w:t>as</w:t>
      </w:r>
      <w:del w:id="95" w:author="White(ESO), Nicola" w:date="2022-06-06T13:22:00Z">
        <w:r w:rsidDel="00813905">
          <w:delText xml:space="preserve"> follows</w:delText>
        </w:r>
      </w:del>
      <w:ins w:id="96" w:author="White(ESO), Nicola" w:date="2022-06-06T13:22:00Z">
        <w:r w:rsidR="00813905">
          <w:t xml:space="preserve"> per </w:t>
        </w:r>
        <w:r w:rsidR="005C3455">
          <w:t>1</w:t>
        </w:r>
      </w:ins>
      <w:ins w:id="97" w:author="White(ESO), Nicola" w:date="2022-06-06T13:23:00Z">
        <w:r w:rsidR="005C3455">
          <w:t>4.14.2</w:t>
        </w:r>
      </w:ins>
      <w:r>
        <w:t>:</w:t>
      </w:r>
      <w:ins w:id="98" w:author="White(ESO), Nicola" w:date="2022-06-06T13:23:00Z">
        <w:r w:rsidR="005C3455">
          <w:t xml:space="preserve"> </w:t>
        </w:r>
      </w:ins>
      <w:ins w:id="99" w:author="White(ESO), Nicola" w:date="2022-06-06T13:24:00Z">
        <w:r w:rsidR="00CD772A" w:rsidRPr="00CD772A">
          <w:t xml:space="preserve">For the purpose of calculating residual tariffs only, the </w:t>
        </w:r>
        <w:r w:rsidR="00CD772A" w:rsidRPr="003B4DB7">
          <w:rPr>
            <w:highlight w:val="yellow"/>
          </w:rPr>
          <w:t xml:space="preserve">majority </w:t>
        </w:r>
        <w:commentRangeStart w:id="100"/>
        <w:r w:rsidR="00CD772A" w:rsidRPr="003B4DB7">
          <w:rPr>
            <w:highlight w:val="yellow"/>
          </w:rPr>
          <w:t xml:space="preserve">of </w:t>
        </w:r>
      </w:ins>
      <w:commentRangeEnd w:id="100"/>
      <w:ins w:id="101" w:author="White(ESO), Nicola" w:date="2022-06-06T13:26:00Z">
        <w:r w:rsidR="003B4DB7">
          <w:rPr>
            <w:rStyle w:val="CommentReference"/>
            <w:rFonts w:ascii="Arial" w:hAnsi="Arial"/>
          </w:rPr>
          <w:commentReference w:id="100"/>
        </w:r>
      </w:ins>
      <w:ins w:id="102" w:author="White(ESO), Nicola" w:date="2022-06-06T13:24:00Z">
        <w:r w:rsidR="00CD772A" w:rsidRPr="003B4DB7">
          <w:rPr>
            <w:highlight w:val="yellow"/>
          </w:rPr>
          <w:t>the</w:t>
        </w:r>
        <w:r w:rsidR="00CD772A" w:rsidRPr="00CD772A">
          <w:t xml:space="preserve"> forecast inputs for revenue and the demand charging base will be determined 15 months before the Financial Year and subsequently reconciled and recovered through succeeding Financial Years once revenue requirements are known. </w:t>
        </w:r>
        <w:r w:rsidR="00CD772A" w:rsidRPr="003B4DB7">
          <w:rPr>
            <w:highlight w:val="yellow"/>
          </w:rPr>
          <w:t>A sub-set of the M</w:t>
        </w:r>
      </w:ins>
      <w:ins w:id="103" w:author="White(ESO), Nicola" w:date="2022-06-06T15:30:00Z">
        <w:r w:rsidR="00FD38BA">
          <w:rPr>
            <w:highlight w:val="yellow"/>
          </w:rPr>
          <w:t xml:space="preserve">aximum </w:t>
        </w:r>
      </w:ins>
      <w:ins w:id="104" w:author="White(ESO), Nicola" w:date="2022-06-06T13:24:00Z">
        <w:r w:rsidR="00CD772A" w:rsidRPr="003B4DB7">
          <w:rPr>
            <w:highlight w:val="yellow"/>
          </w:rPr>
          <w:t>R</w:t>
        </w:r>
      </w:ins>
      <w:ins w:id="105" w:author="White(ESO), Nicola" w:date="2022-06-06T15:30:00Z">
        <w:r w:rsidR="00FD38BA">
          <w:rPr>
            <w:highlight w:val="yellow"/>
          </w:rPr>
          <w:t>evenue</w:t>
        </w:r>
      </w:ins>
      <w:ins w:id="106" w:author="White(ESO), Nicola" w:date="2022-06-06T13:24:00Z">
        <w:r w:rsidR="00CD772A" w:rsidRPr="003B4DB7">
          <w:rPr>
            <w:highlight w:val="yellow"/>
          </w:rPr>
          <w:t xml:space="preserve"> value, relating </w:t>
        </w:r>
        <w:commentRangeStart w:id="107"/>
        <w:r w:rsidR="00CD772A" w:rsidRPr="003B4DB7">
          <w:rPr>
            <w:highlight w:val="yellow"/>
          </w:rPr>
          <w:t>to</w:t>
        </w:r>
      </w:ins>
      <w:commentRangeEnd w:id="107"/>
      <w:ins w:id="108" w:author="White(ESO), Nicola" w:date="2022-06-06T13:25:00Z">
        <w:r w:rsidR="00775F0D">
          <w:rPr>
            <w:rStyle w:val="CommentReference"/>
            <w:rFonts w:ascii="Arial" w:hAnsi="Arial"/>
          </w:rPr>
          <w:commentReference w:id="107"/>
        </w:r>
      </w:ins>
      <w:ins w:id="109" w:author="White(ESO), Nicola" w:date="2022-06-06T13:24:00Z">
        <w:r w:rsidR="00CD772A" w:rsidRPr="003B4DB7">
          <w:rPr>
            <w:highlight w:val="yellow"/>
          </w:rPr>
          <w:t xml:space="preserve"> costs borne by the ESO will be finalised 2 months before the Financial Year (as per 14.14.13).</w:t>
        </w:r>
      </w:ins>
    </w:p>
    <w:p w14:paraId="2A3FF087" w14:textId="77777777" w:rsidR="006661FE" w:rsidRDefault="006661FE" w:rsidP="006661FE">
      <w:pPr>
        <w:pStyle w:val="1"/>
        <w:jc w:val="both"/>
      </w:pPr>
    </w:p>
    <w:p w14:paraId="71FB26C2" w14:textId="3444099F" w:rsidR="006661FE" w:rsidRDefault="00575BBD" w:rsidP="006661FE">
      <w:pPr>
        <w:pStyle w:val="1"/>
        <w:jc w:val="center"/>
        <w:rPr>
          <w:del w:id="110" w:author="Author" w:date="2022-05-31T09:03:00Z"/>
        </w:rPr>
      </w:pPr>
      <w:del w:id="111" w:author="Author" w:date="2022-05-31T09:03:00Z">
        <w:r>
          <w:rPr>
            <w:noProof/>
            <w:position w:val="-12"/>
          </w:rPr>
          <w:drawing>
            <wp:inline distT="0" distB="0" distL="0" distR="0" wp14:anchorId="2962D608" wp14:editId="608DA01B">
              <wp:extent cx="1590675" cy="2286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90675" cy="228600"/>
                      </a:xfrm>
                      <a:prstGeom prst="rect">
                        <a:avLst/>
                      </a:prstGeom>
                      <a:noFill/>
                      <a:ln>
                        <a:noFill/>
                      </a:ln>
                    </pic:spPr>
                  </pic:pic>
                </a:graphicData>
              </a:graphic>
            </wp:inline>
          </w:drawing>
        </w:r>
      </w:del>
    </w:p>
    <w:p w14:paraId="4B0AD7C3" w14:textId="77777777" w:rsidR="006661FE" w:rsidRDefault="006661FE" w:rsidP="006661FE">
      <w:pPr>
        <w:pStyle w:val="1"/>
        <w:ind w:firstLine="720"/>
        <w:jc w:val="both"/>
        <w:rPr>
          <w:del w:id="112" w:author="Author" w:date="2022-05-31T09:03:00Z"/>
        </w:rPr>
      </w:pPr>
      <w:del w:id="113" w:author="Author" w:date="2022-05-31T09:03:00Z">
        <w:r>
          <w:delText>Where</w:delText>
        </w:r>
      </w:del>
    </w:p>
    <w:p w14:paraId="7A043445" w14:textId="77777777" w:rsidR="006661FE" w:rsidRDefault="006661FE" w:rsidP="006661FE">
      <w:pPr>
        <w:pStyle w:val="1"/>
        <w:tabs>
          <w:tab w:val="left" w:pos="1440"/>
        </w:tabs>
        <w:ind w:firstLine="720"/>
        <w:jc w:val="both"/>
        <w:rPr>
          <w:del w:id="114" w:author="Author" w:date="2022-05-31T09:03:00Z"/>
        </w:rPr>
      </w:pPr>
      <w:del w:id="115" w:author="Author" w:date="2022-05-31T09:03:00Z">
        <w:r>
          <w:delText>TRR</w:delText>
        </w:r>
        <w:r>
          <w:rPr>
            <w:vertAlign w:val="subscript"/>
          </w:rPr>
          <w:delText xml:space="preserve">t </w:delText>
        </w:r>
        <w:r>
          <w:rPr>
            <w:vertAlign w:val="subscript"/>
          </w:rPr>
          <w:tab/>
        </w:r>
        <w:r>
          <w:delText>=</w:delText>
        </w:r>
        <w:r>
          <w:tab/>
          <w:delText>TNUoS</w:delText>
        </w:r>
        <w:r>
          <w:fldChar w:fldCharType="begin"/>
        </w:r>
        <w:r>
          <w:delInstrText xml:space="preserve"> XE "TNUoS" </w:delInstrText>
        </w:r>
        <w:r>
          <w:fldChar w:fldCharType="end"/>
        </w:r>
        <w:r>
          <w:delText xml:space="preserve"> Revenue Recovery target for year t</w:delText>
        </w:r>
      </w:del>
    </w:p>
    <w:p w14:paraId="0E563281" w14:textId="5675876E" w:rsidR="006661FE" w:rsidRDefault="006661FE" w:rsidP="006661FE">
      <w:pPr>
        <w:pStyle w:val="1"/>
        <w:tabs>
          <w:tab w:val="left" w:pos="1440"/>
        </w:tabs>
        <w:ind w:left="2170" w:hanging="1461"/>
        <w:jc w:val="both"/>
        <w:rPr>
          <w:del w:id="116" w:author="Author" w:date="2022-05-31T09:03:00Z"/>
        </w:rPr>
      </w:pPr>
      <w:del w:id="117" w:author="Author" w:date="2022-05-31T09:03:00Z">
        <w:r>
          <w:delText>R</w:delText>
        </w:r>
        <w:r>
          <w:rPr>
            <w:i/>
            <w:vertAlign w:val="subscript"/>
          </w:rPr>
          <w:delText>t</w:delText>
        </w:r>
        <w:r>
          <w:rPr>
            <w:i/>
            <w:vertAlign w:val="subscript"/>
          </w:rPr>
          <w:tab/>
        </w:r>
        <w:r>
          <w:delText>=</w:delText>
        </w:r>
        <w:r>
          <w:tab/>
          <w:delText xml:space="preserve">Forecast Revenue allowed under The Company’s Price Control  for year t (this term includes a number of adjustments, including for over/under recovery from the previous year).  </w:delText>
        </w:r>
      </w:del>
      <w:del w:id="118" w:author="Author" w:date="2022-05-31T08:48:00Z">
        <w:r w:rsidDel="00A02C01">
          <w:delText>For further information, refer to Special Condition D2 of The Company’s Transmission Licence</w:delText>
        </w:r>
      </w:del>
      <w:del w:id="119" w:author="Author" w:date="2022-05-31T09:03:00Z">
        <w:r>
          <w:delText>.</w:delText>
        </w:r>
      </w:del>
    </w:p>
    <w:p w14:paraId="1BDC4706" w14:textId="77777777" w:rsidR="006661FE" w:rsidRDefault="006661FE" w:rsidP="006661FE">
      <w:pPr>
        <w:pStyle w:val="1"/>
        <w:tabs>
          <w:tab w:val="left" w:pos="1440"/>
        </w:tabs>
        <w:ind w:left="1440" w:hanging="720"/>
        <w:jc w:val="both"/>
        <w:rPr>
          <w:del w:id="120" w:author="Author" w:date="2022-05-31T09:03:00Z"/>
        </w:rPr>
      </w:pPr>
      <w:del w:id="121" w:author="Author" w:date="2022-05-31T09:03:00Z">
        <w:r>
          <w:delText>PVC</w:delText>
        </w:r>
        <w:r>
          <w:rPr>
            <w:i/>
            <w:vertAlign w:val="subscript"/>
          </w:rPr>
          <w:delText>t</w:delText>
        </w:r>
        <w:r>
          <w:rPr>
            <w:i/>
            <w:vertAlign w:val="subscript"/>
          </w:rPr>
          <w:tab/>
        </w:r>
        <w:r>
          <w:delText>=</w:delText>
        </w:r>
        <w:r>
          <w:tab/>
          <w:delText>Forecast Revenue from Pre-Vesting connection charges for year t</w:delText>
        </w:r>
      </w:del>
    </w:p>
    <w:p w14:paraId="6C9D6195" w14:textId="3EA78B7D" w:rsidR="006661FE" w:rsidRDefault="006661FE" w:rsidP="006661FE">
      <w:pPr>
        <w:pStyle w:val="1"/>
        <w:tabs>
          <w:tab w:val="left" w:pos="1440"/>
        </w:tabs>
        <w:ind w:left="2127" w:hanging="1418"/>
        <w:jc w:val="both"/>
        <w:rPr>
          <w:del w:id="122" w:author="Author" w:date="2022-05-31T09:03:00Z"/>
        </w:rPr>
      </w:pPr>
      <w:del w:id="123" w:author="Author" w:date="2022-05-31T09:03:00Z">
        <w:r>
          <w:delText>SG</w:delText>
        </w:r>
        <w:r>
          <w:rPr>
            <w:i/>
            <w:vertAlign w:val="subscript"/>
          </w:rPr>
          <w:delText>t-1</w:delText>
        </w:r>
        <w:r>
          <w:tab/>
          <w:delText>=</w:delText>
        </w:r>
        <w:r>
          <w:tab/>
          <w:delText>The proportion of the under/over recovery included within R</w:delText>
        </w:r>
        <w:r>
          <w:rPr>
            <w:vertAlign w:val="subscript"/>
          </w:rPr>
          <w:delText xml:space="preserve">t </w:delText>
        </w:r>
        <w:r>
          <w:delText xml:space="preserve">which relates to the operation of statement C13 of the The Company Transmission Licence. Should the operation of statement C13 result in an under recovery in year t – 1, the SG figure will be positive and vice versa for an over recovery. </w:delText>
        </w:r>
      </w:del>
    </w:p>
    <w:p w14:paraId="6CB57801" w14:textId="77777777" w:rsidR="006661FE" w:rsidRDefault="006661FE" w:rsidP="006661FE">
      <w:pPr>
        <w:pStyle w:val="1"/>
        <w:jc w:val="both"/>
        <w:rPr>
          <w:vertAlign w:val="subscript"/>
        </w:rPr>
      </w:pPr>
    </w:p>
    <w:p w14:paraId="27DCBDE5" w14:textId="77777777" w:rsidR="006661FE" w:rsidRDefault="006661FE" w:rsidP="006661FE">
      <w:pPr>
        <w:keepNext/>
        <w:tabs>
          <w:tab w:val="left" w:pos="2268"/>
        </w:tabs>
        <w:jc w:val="both"/>
        <w:rPr>
          <w:rFonts w:ascii="Arial" w:hAnsi="Arial"/>
        </w:rPr>
      </w:pPr>
      <w:r>
        <w:rPr>
          <w:rFonts w:ascii="Arial" w:hAnsi="Arial"/>
        </w:rPr>
        <w:tab/>
      </w:r>
    </w:p>
    <w:p w14:paraId="7CEFCF4C" w14:textId="2496D5AE" w:rsidR="006661FE" w:rsidRPr="003B14C2" w:rsidRDefault="00AF776F" w:rsidP="004D2CEE">
      <w:pPr>
        <w:pStyle w:val="Heading1"/>
        <w:rPr>
          <w:rFonts w:ascii="Arial" w:hAnsi="Arial"/>
          <w:sz w:val="22"/>
          <w:vertAlign w:val="subscript"/>
        </w:rPr>
      </w:pPr>
      <w:bookmarkStart w:id="124" w:name="_Toc32201081"/>
      <w:bookmarkStart w:id="125" w:name="_Toc49661118"/>
      <w:r>
        <w:rPr>
          <w:noProof/>
        </w:rPr>
        <mc:AlternateContent>
          <mc:Choice Requires="wps">
            <w:drawing>
              <wp:anchor distT="0" distB="0" distL="114300" distR="114300" simplePos="0" relativeHeight="251661349" behindDoc="0" locked="0" layoutInCell="1" allowOverlap="1" wp14:anchorId="3AB3EB51" wp14:editId="2357500E">
                <wp:simplePos x="0" y="0"/>
                <wp:positionH relativeFrom="column">
                  <wp:posOffset>0</wp:posOffset>
                </wp:positionH>
                <wp:positionV relativeFrom="paragraph">
                  <wp:posOffset>0</wp:posOffset>
                </wp:positionV>
                <wp:extent cx="6584950" cy="57150"/>
                <wp:effectExtent l="0" t="0" r="25400" b="19050"/>
                <wp:wrapNone/>
                <wp:docPr id="12" name="Straight Connector 12"/>
                <wp:cNvGraphicFramePr/>
                <a:graphic xmlns:a="http://schemas.openxmlformats.org/drawingml/2006/main">
                  <a:graphicData uri="http://schemas.microsoft.com/office/word/2010/wordprocessingShape">
                    <wps:wsp>
                      <wps:cNvCnPr/>
                      <wps:spPr>
                        <a:xfrm flipV="1">
                          <a:off x="0" y="0"/>
                          <a:ext cx="6584950" cy="5715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58753C7E" id="Straight Connector 12" o:spid="_x0000_s1026" style="position:absolute;flip:y;z-index:251661349;visibility:visible;mso-wrap-style:square;mso-wrap-distance-left:9pt;mso-wrap-distance-top:0;mso-wrap-distance-right:9pt;mso-wrap-distance-bottom:0;mso-position-horizontal:absolute;mso-position-horizontal-relative:text;mso-position-vertical:absolute;mso-position-vertical-relative:text" from="0,0" to="51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" strokecolor="#5b9bd5 [3208]" strokeweight="1.5pt">
                <v:stroke joinstyle="miter"/>
              </v:line>
            </w:pict>
          </mc:Fallback>
        </mc:AlternateContent>
      </w:r>
      <w:r w:rsidR="006661FE">
        <w:rPr>
          <w:bCs/>
          <w:szCs w:val="30"/>
        </w:rPr>
        <w:br w:type="page"/>
      </w:r>
      <w:bookmarkEnd w:id="124"/>
      <w:bookmarkEnd w:id="125"/>
    </w:p>
    <w:p w14:paraId="6DA28F5B" w14:textId="0BD53996" w:rsidR="006661FE" w:rsidRPr="00D54761" w:rsidRDefault="00DC0FBE" w:rsidP="006661FE">
      <w:pPr>
        <w:pStyle w:val="Heading1"/>
        <w:jc w:val="left"/>
        <w:rPr>
          <w:color w:val="auto"/>
          <w:sz w:val="28"/>
          <w:szCs w:val="28"/>
        </w:rPr>
      </w:pPr>
      <w:bookmarkStart w:id="126" w:name="_Toc32201085"/>
      <w:bookmarkStart w:id="127" w:name="_Toc49661123"/>
      <w:bookmarkStart w:id="128" w:name="_Toc274049698"/>
      <w:r>
        <w:rPr>
          <w:color w:val="auto"/>
          <w:sz w:val="28"/>
          <w:szCs w:val="28"/>
        </w:rPr>
        <w:lastRenderedPageBreak/>
        <w:t>l</w:t>
      </w:r>
      <w:r w:rsidR="006661FE" w:rsidRPr="00D54761">
        <w:rPr>
          <w:color w:val="auto"/>
          <w:sz w:val="28"/>
          <w:szCs w:val="28"/>
        </w:rPr>
        <w:t>14.17 Demand Charges</w:t>
      </w:r>
      <w:bookmarkEnd w:id="126"/>
      <w:bookmarkEnd w:id="127"/>
      <w:bookmarkEnd w:id="128"/>
      <w:r w:rsidR="006661FE" w:rsidRPr="00D54761">
        <w:rPr>
          <w:color w:val="auto"/>
          <w:sz w:val="28"/>
          <w:szCs w:val="28"/>
        </w:rPr>
        <w:fldChar w:fldCharType="begin"/>
      </w:r>
      <w:r w:rsidR="006661FE" w:rsidRPr="00D54761">
        <w:rPr>
          <w:color w:val="auto"/>
          <w:sz w:val="28"/>
          <w:szCs w:val="28"/>
        </w:rPr>
        <w:instrText xml:space="preserve"> XE "Charges for Supplier Demand" </w:instrText>
      </w:r>
      <w:r w:rsidR="006661FE" w:rsidRPr="00D54761">
        <w:rPr>
          <w:color w:val="auto"/>
          <w:sz w:val="28"/>
          <w:szCs w:val="28"/>
        </w:rPr>
        <w:fldChar w:fldCharType="end"/>
      </w:r>
      <w:r w:rsidR="006661FE"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E14C05D" w14:textId="0101DB09" w:rsidR="006661FE" w:rsidRDefault="006661FE" w:rsidP="00AD5E1F">
      <w:pPr>
        <w:jc w:val="both"/>
      </w:pPr>
      <w:r>
        <w:rPr>
          <w:rFonts w:ascii="Arial" w:hAnsi="Arial"/>
          <w:b/>
        </w:rPr>
        <w:fldChar w:fldCharType="begin"/>
      </w:r>
      <w:r>
        <w:rPr>
          <w:rFonts w:ascii="Arial" w:hAnsi="Arial"/>
          <w:b/>
        </w:rPr>
        <w:instrText>tc \l2 "Charges for Supplier Demand</w:instrText>
      </w:r>
      <w:r>
        <w:rPr>
          <w:rFonts w:ascii="Arial" w:hAnsi="Arial"/>
          <w:b/>
        </w:rPr>
        <w:fldChar w:fldCharType="end"/>
      </w:r>
      <w:r>
        <w:t xml:space="preserve"> </w:t>
      </w:r>
      <w:r w:rsidR="005D4BD5">
        <w:t xml:space="preserve">The Chargeable </w:t>
      </w:r>
      <w:r>
        <w:t xml:space="preserve">Demand Capacity for a Power Station with a Bilateral Connection Agreement or Licensable Generation with a Bilateral Embedded Generation Agreement will be based on the average of the </w:t>
      </w:r>
      <w:r w:rsidR="005D4BD5">
        <w:t xml:space="preserve">net </w:t>
      </w:r>
      <w:r>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129" w:name="_Toc32201088"/>
      <w:bookmarkStart w:id="130" w:name="_Toc49661130"/>
    </w:p>
    <w:p w14:paraId="0B6583C1" w14:textId="77777777" w:rsidR="006661FE" w:rsidRDefault="006661FE" w:rsidP="006661FE">
      <w:pPr>
        <w:pStyle w:val="Heading2"/>
      </w:pPr>
      <w:bookmarkStart w:id="131" w:name="_Toc274049704"/>
      <w:r>
        <w:t>Small Generators Tariffs</w:t>
      </w:r>
      <w:bookmarkEnd w:id="131"/>
    </w:p>
    <w:p w14:paraId="507C449A" w14:textId="77777777" w:rsidR="006661FE" w:rsidRDefault="006661FE" w:rsidP="006661FE"/>
    <w:p w14:paraId="4A609858" w14:textId="19B84CED" w:rsidR="006661FE" w:rsidRDefault="00611A0F" w:rsidP="00C3703E">
      <w:pPr>
        <w:pStyle w:val="1"/>
        <w:ind w:left="1440" w:hanging="720"/>
        <w:jc w:val="both"/>
      </w:pPr>
      <w:r>
        <w:t xml:space="preserve">14.17.16 </w:t>
      </w:r>
      <w:r w:rsidR="006661FE">
        <w:t xml:space="preserve">In accordance with Standard Licence Condition C13, any under recovery from the </w:t>
      </w:r>
      <w:del w:id="132" w:author="White(ESO), Nicola" w:date="2022-06-06T13:59:00Z">
        <w:r w:rsidR="006661FE" w:rsidDel="00700E59">
          <w:delText xml:space="preserve">MAR </w:delText>
        </w:r>
      </w:del>
      <w:ins w:id="133" w:author="White(ESO), Nicola" w:date="2022-06-06T14:00:00Z">
        <w:r w:rsidR="00C3703E">
          <w:t xml:space="preserve"> Maximum Revenue (</w:t>
        </w:r>
        <w:proofErr w:type="spellStart"/>
        <w:r w:rsidR="00C3703E">
          <w:t>T</w:t>
        </w:r>
      </w:ins>
      <w:ins w:id="134" w:author="White(ESO), Nicola" w:date="2022-06-06T15:33:00Z">
        <w:r w:rsidR="001531A0">
          <w:t>O</w:t>
        </w:r>
      </w:ins>
      <w:ins w:id="135" w:author="White(ESO), Nicola" w:date="2022-06-06T14:00:00Z">
        <w:r w:rsidR="00C3703E" w:rsidRPr="00C3703E">
          <w:rPr>
            <w:vertAlign w:val="subscript"/>
          </w:rPr>
          <w:t>t</w:t>
        </w:r>
        <w:proofErr w:type="spellEnd"/>
        <w:r w:rsidR="00C3703E">
          <w:t xml:space="preserve">) </w:t>
        </w:r>
      </w:ins>
      <w:r w:rsidR="006661FE">
        <w:t>arising from the small generators discount will result in a unit amount of increase to all GB</w:t>
      </w:r>
      <w:r w:rsidR="00793AFF">
        <w:t xml:space="preserve"> gross</w:t>
      </w:r>
      <w:r w:rsidR="006661FE">
        <w:t xml:space="preserve"> demand </w:t>
      </w:r>
      <w:commentRangeStart w:id="136"/>
      <w:r w:rsidR="006661FE">
        <w:t>tariffs</w:t>
      </w:r>
      <w:commentRangeEnd w:id="136"/>
      <w:r w:rsidR="008C79FC">
        <w:rPr>
          <w:rStyle w:val="CommentReference"/>
          <w:rFonts w:ascii="Arial" w:hAnsi="Arial"/>
        </w:rPr>
        <w:commentReference w:id="136"/>
      </w:r>
      <w:r w:rsidR="006661FE">
        <w:t xml:space="preserve">. </w:t>
      </w:r>
    </w:p>
    <w:p w14:paraId="46A8089E" w14:textId="4CC12A16" w:rsidR="00EF41F5" w:rsidRDefault="00EF41F5" w:rsidP="00C3703E">
      <w:pPr>
        <w:pStyle w:val="1"/>
        <w:ind w:left="1440" w:hanging="720"/>
        <w:jc w:val="both"/>
      </w:pPr>
    </w:p>
    <w:p w14:paraId="29785ADF" w14:textId="1A1C8E79" w:rsidR="001564B9" w:rsidRDefault="00CA776F" w:rsidP="00C3703E">
      <w:pPr>
        <w:pStyle w:val="1"/>
        <w:ind w:left="1440" w:hanging="720"/>
        <w:jc w:val="both"/>
      </w:pPr>
      <w:ins w:id="137" w:author="White(ESO), Nicola" w:date="2022-06-06T15:40:00Z">
        <w:r>
          <w:rPr>
            <w:noProof/>
          </w:rPr>
          <mc:AlternateContent>
            <mc:Choice Requires="wps">
              <w:drawing>
                <wp:anchor distT="0" distB="0" distL="114300" distR="114300" simplePos="0" relativeHeight="251663397" behindDoc="0" locked="0" layoutInCell="1" allowOverlap="1" wp14:anchorId="54927985" wp14:editId="124CBAB0">
                  <wp:simplePos x="0" y="0"/>
                  <wp:positionH relativeFrom="column">
                    <wp:posOffset>0</wp:posOffset>
                  </wp:positionH>
                  <wp:positionV relativeFrom="paragraph">
                    <wp:posOffset>0</wp:posOffset>
                  </wp:positionV>
                  <wp:extent cx="6584950" cy="57150"/>
                  <wp:effectExtent l="0" t="0" r="25400" b="19050"/>
                  <wp:wrapNone/>
                  <wp:docPr id="14" name="Straight Connector 14"/>
                  <wp:cNvGraphicFramePr/>
                  <a:graphic xmlns:a="http://schemas.openxmlformats.org/drawingml/2006/main">
                    <a:graphicData uri="http://schemas.microsoft.com/office/word/2010/wordprocessingShape">
                      <wps:wsp>
                        <wps:cNvCnPr/>
                        <wps:spPr>
                          <a:xfrm flipV="1">
                            <a:off x="0" y="0"/>
                            <a:ext cx="6584950" cy="5715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1F9B28D" id="Straight Connector 14" o:spid="_x0000_s1026" style="position:absolute;flip:y;z-index:251663397;visibility:visible;mso-wrap-style:square;mso-wrap-distance-left:9pt;mso-wrap-distance-top:0;mso-wrap-distance-right:9pt;mso-wrap-distance-bottom:0;mso-position-horizontal:absolute;mso-position-horizontal-relative:text;mso-position-vertical:absolute;mso-position-vertical-relative:text" from="0,0" to="51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" strokecolor="#5b9bd5 [3208]" strokeweight="1.5pt">
                  <v:stroke joinstyle="miter"/>
                </v:line>
              </w:pict>
            </mc:Fallback>
          </mc:AlternateContent>
        </w:r>
      </w:ins>
    </w:p>
    <w:p w14:paraId="68BF4A61" w14:textId="77777777" w:rsidR="001564B9" w:rsidRDefault="001564B9" w:rsidP="00C3703E">
      <w:pPr>
        <w:pStyle w:val="1"/>
        <w:ind w:left="1440" w:hanging="720"/>
        <w:jc w:val="both"/>
      </w:pPr>
    </w:p>
    <w:bookmarkEnd w:id="129"/>
    <w:bookmarkEnd w:id="130"/>
    <w:p w14:paraId="055049B5" w14:textId="11AD31C1" w:rsidR="006661FE" w:rsidRDefault="006661FE" w:rsidP="006661FE">
      <w:pPr>
        <w:pStyle w:val="1"/>
        <w:jc w:val="both"/>
      </w:pPr>
    </w:p>
    <w:p w14:paraId="289E4AE7" w14:textId="77777777" w:rsidR="006661FE" w:rsidRPr="00FE40FB" w:rsidRDefault="006661FE" w:rsidP="006661FE">
      <w:pPr>
        <w:pStyle w:val="Heading1"/>
        <w:rPr>
          <w:color w:val="auto"/>
          <w:sz w:val="28"/>
          <w:szCs w:val="28"/>
        </w:rPr>
      </w:pPr>
      <w:bookmarkStart w:id="138"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138"/>
    </w:p>
    <w:p w14:paraId="5BAC4753" w14:textId="77777777" w:rsidR="006661FE" w:rsidRDefault="006661FE">
      <w:pPr>
        <w:pStyle w:val="1"/>
        <w:jc w:val="both"/>
      </w:pPr>
    </w:p>
    <w:p w14:paraId="7B3918F6" w14:textId="77777777" w:rsidR="006661FE" w:rsidRPr="007B2988" w:rsidRDefault="006661FE" w:rsidP="006661FE">
      <w:pPr>
        <w:pStyle w:val="Heading2"/>
      </w:pPr>
      <w:bookmarkStart w:id="139" w:name="_Toc274049748"/>
      <w:r w:rsidRPr="007B2988">
        <w:t>Stability of tariffs</w:t>
      </w:r>
      <w:bookmarkEnd w:id="139"/>
    </w:p>
    <w:p w14:paraId="587F7F17" w14:textId="77777777" w:rsidR="006661FE" w:rsidRPr="007B2988" w:rsidRDefault="006661FE" w:rsidP="006661FE">
      <w:pPr>
        <w:rPr>
          <w:rFonts w:ascii="Arial" w:hAnsi="Arial" w:cs="Arial"/>
          <w:b/>
          <w:sz w:val="22"/>
          <w:szCs w:val="22"/>
        </w:rPr>
      </w:pPr>
    </w:p>
    <w:p w14:paraId="2E3B7A96" w14:textId="535C7883" w:rsidR="006661FE"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D881EBF" w14:textId="4997B10B" w:rsidR="00040FF1" w:rsidRDefault="00040FF1" w:rsidP="006661FE">
      <w:pPr>
        <w:jc w:val="both"/>
        <w:rPr>
          <w:rFonts w:ascii="Arial" w:hAnsi="Arial" w:cs="Arial"/>
          <w:sz w:val="22"/>
          <w:szCs w:val="22"/>
        </w:rPr>
      </w:pPr>
    </w:p>
    <w:p w14:paraId="5B6FBC59" w14:textId="28D4D988" w:rsidR="00B303FB" w:rsidRDefault="00B303FB" w:rsidP="006661FE">
      <w:pPr>
        <w:jc w:val="both"/>
        <w:rPr>
          <w:rFonts w:ascii="Arial" w:hAnsi="Arial" w:cs="Arial"/>
          <w:sz w:val="22"/>
          <w:szCs w:val="22"/>
        </w:rPr>
      </w:pPr>
      <w:proofErr w:type="gramStart"/>
      <w:ins w:id="140" w:author="White(ESO), Nicola" w:date="2022-06-06T15:09:00Z">
        <w:r w:rsidRPr="00B303FB">
          <w:rPr>
            <w:rFonts w:ascii="Arial" w:hAnsi="Arial" w:cs="Arial"/>
            <w:sz w:val="22"/>
            <w:szCs w:val="22"/>
          </w:rPr>
          <w:t>For the purpose of</w:t>
        </w:r>
        <w:proofErr w:type="gramEnd"/>
        <w:r w:rsidRPr="00B303FB">
          <w:rPr>
            <w:rFonts w:ascii="Arial" w:hAnsi="Arial" w:cs="Arial"/>
            <w:sz w:val="22"/>
            <w:szCs w:val="22"/>
          </w:rPr>
          <w:t xml:space="preserve"> calculating residual tariffs only, the majority of the forecast inputs for revenue and the demand charging base will be determined 15 months before the Financial Year</w:t>
        </w:r>
      </w:ins>
      <w:ins w:id="141" w:author="White(ESO), Nicola" w:date="2022-06-06T15:32:00Z">
        <w:r w:rsidR="00D17027">
          <w:rPr>
            <w:rFonts w:ascii="Arial" w:hAnsi="Arial" w:cs="Arial"/>
            <w:sz w:val="22"/>
            <w:szCs w:val="22"/>
          </w:rPr>
          <w:t xml:space="preserve"> as per 14.14.2.</w:t>
        </w:r>
      </w:ins>
      <w:ins w:id="142" w:author="White(ESO), Nicola" w:date="2022-06-06T15:09:00Z">
        <w:r w:rsidRPr="00B303FB">
          <w:rPr>
            <w:rFonts w:ascii="Arial" w:hAnsi="Arial" w:cs="Arial"/>
            <w:sz w:val="22"/>
            <w:szCs w:val="22"/>
          </w:rPr>
          <w:t xml:space="preserve"> </w:t>
        </w:r>
      </w:ins>
      <w:ins w:id="143" w:author="White(ESO), Nicola" w:date="2022-06-06T15:20:00Z">
        <w:r w:rsidR="00335EE3">
          <w:rPr>
            <w:rFonts w:ascii="Arial" w:hAnsi="Arial" w:cs="Arial"/>
            <w:sz w:val="22"/>
            <w:szCs w:val="22"/>
          </w:rPr>
          <w:t xml:space="preserve">Fixing of </w:t>
        </w:r>
        <w:r w:rsidR="00E64AC2">
          <w:rPr>
            <w:rFonts w:ascii="Arial" w:hAnsi="Arial" w:cs="Arial"/>
            <w:sz w:val="22"/>
            <w:szCs w:val="22"/>
          </w:rPr>
          <w:t xml:space="preserve">revenue and demand inputs provides </w:t>
        </w:r>
      </w:ins>
      <w:ins w:id="144" w:author="White(ESO), Nicola" w:date="2022-06-06T15:22:00Z">
        <w:r w:rsidR="00486D61">
          <w:rPr>
            <w:rFonts w:ascii="Arial" w:hAnsi="Arial" w:cs="Arial"/>
            <w:sz w:val="22"/>
            <w:szCs w:val="22"/>
          </w:rPr>
          <w:t>additio</w:t>
        </w:r>
      </w:ins>
      <w:ins w:id="145" w:author="White(ESO), Nicola" w:date="2022-06-06T15:32:00Z">
        <w:r w:rsidR="00D17027">
          <w:rPr>
            <w:rFonts w:ascii="Arial" w:hAnsi="Arial" w:cs="Arial"/>
            <w:sz w:val="22"/>
            <w:szCs w:val="22"/>
          </w:rPr>
          <w:t xml:space="preserve">nal </w:t>
        </w:r>
      </w:ins>
      <w:ins w:id="146" w:author="White(ESO), Nicola" w:date="2022-06-06T15:20:00Z">
        <w:r w:rsidR="00E64AC2">
          <w:rPr>
            <w:rFonts w:ascii="Arial" w:hAnsi="Arial" w:cs="Arial"/>
            <w:sz w:val="22"/>
            <w:szCs w:val="22"/>
          </w:rPr>
          <w:t xml:space="preserve">stability and </w:t>
        </w:r>
      </w:ins>
      <w:ins w:id="147" w:author="White(ESO), Nicola" w:date="2022-06-06T15:21:00Z">
        <w:r w:rsidR="00255710">
          <w:rPr>
            <w:rFonts w:ascii="Arial" w:hAnsi="Arial" w:cs="Arial"/>
            <w:sz w:val="22"/>
            <w:szCs w:val="22"/>
          </w:rPr>
          <w:t>predictability</w:t>
        </w:r>
      </w:ins>
      <w:ins w:id="148" w:author="White(ESO), Nicola" w:date="2022-06-06T15:20:00Z">
        <w:r w:rsidR="00E64AC2">
          <w:rPr>
            <w:rFonts w:ascii="Arial" w:hAnsi="Arial" w:cs="Arial"/>
            <w:sz w:val="22"/>
            <w:szCs w:val="22"/>
          </w:rPr>
          <w:t xml:space="preserve"> to suppliers</w:t>
        </w:r>
      </w:ins>
      <w:r w:rsidR="00C55B66">
        <w:rPr>
          <w:rFonts w:ascii="Arial" w:hAnsi="Arial" w:cs="Arial"/>
          <w:sz w:val="22"/>
          <w:szCs w:val="22"/>
        </w:rPr>
        <w:t>.</w:t>
      </w:r>
      <w:ins w:id="149" w:author="White(ESO), Nicola" w:date="2022-06-06T15:20:00Z">
        <w:r w:rsidR="00E64AC2">
          <w:rPr>
            <w:rFonts w:ascii="Arial" w:hAnsi="Arial" w:cs="Arial"/>
            <w:sz w:val="22"/>
            <w:szCs w:val="22"/>
          </w:rPr>
          <w:t xml:space="preserve"> </w:t>
        </w:r>
      </w:ins>
    </w:p>
    <w:p w14:paraId="59DC7638" w14:textId="77777777" w:rsidR="00040FF1" w:rsidRPr="007B2988" w:rsidRDefault="00040FF1" w:rsidP="006661FE">
      <w:pPr>
        <w:jc w:val="both"/>
        <w:rPr>
          <w:rFonts w:ascii="Arial" w:hAnsi="Arial" w:cs="Arial"/>
          <w:sz w:val="22"/>
          <w:szCs w:val="22"/>
        </w:rPr>
      </w:pPr>
    </w:p>
    <w:sectPr w:rsidR="00040FF1" w:rsidRPr="007B2988" w:rsidSect="00E0101E">
      <w:footnotePr>
        <w:numStart w:val="3"/>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White(ESO), Nicola" w:date="2022-06-06T10:12:00Z" w:initials="WN">
    <w:p w14:paraId="4F6238C6" w14:textId="51419110" w:rsidR="0094146C" w:rsidRDefault="0094146C">
      <w:pPr>
        <w:pStyle w:val="CommentText"/>
      </w:pPr>
      <w:r>
        <w:rPr>
          <w:rStyle w:val="CommentReference"/>
        </w:rPr>
        <w:annotationRef/>
      </w:r>
      <w:r>
        <w:t>T</w:t>
      </w:r>
      <w:r w:rsidR="00594736">
        <w:t>o</w:t>
      </w:r>
      <w:r w:rsidRPr="00594736">
        <w:rPr>
          <w:vertAlign w:val="subscript"/>
        </w:rPr>
        <w:t>t</w:t>
      </w:r>
      <w:r w:rsidR="00594736" w:rsidRPr="00594736">
        <w:rPr>
          <w:vertAlign w:val="subscript"/>
        </w:rPr>
        <w:t xml:space="preserve"> </w:t>
      </w:r>
      <w:r w:rsidR="00594736">
        <w:t>as specified within the ESO licence</w:t>
      </w:r>
    </w:p>
  </w:comment>
  <w:comment w:id="36" w:author="White(ESO), Nicola" w:date="2022-06-02T18:49:00Z" w:initials="WN">
    <w:p w14:paraId="6B9E54C6" w14:textId="77777777" w:rsidR="00A4105C" w:rsidRDefault="00A4105C" w:rsidP="00A4105C">
      <w:pPr>
        <w:pStyle w:val="CommentText"/>
      </w:pPr>
      <w:r>
        <w:rPr>
          <w:rStyle w:val="CommentReference"/>
        </w:rPr>
        <w:annotationRef/>
      </w:r>
      <w:r>
        <w:t>Additional words apply for the Alternate only</w:t>
      </w:r>
    </w:p>
    <w:p w14:paraId="566D7F39" w14:textId="34271349" w:rsidR="00A4105C" w:rsidRDefault="00A4105C">
      <w:pPr>
        <w:pStyle w:val="CommentText"/>
      </w:pPr>
    </w:p>
  </w:comment>
  <w:comment w:id="60" w:author="White(ESO), Nicola" w:date="2022-06-02T18:34:00Z" w:initials="WN">
    <w:p w14:paraId="7B91CCE1" w14:textId="5DA16EC3" w:rsidR="00B56063" w:rsidRDefault="00B56063">
      <w:pPr>
        <w:pStyle w:val="CommentText"/>
      </w:pPr>
      <w:r>
        <w:rPr>
          <w:rStyle w:val="CommentReference"/>
        </w:rPr>
        <w:annotationRef/>
      </w:r>
      <w:r>
        <w:t xml:space="preserve">Additional </w:t>
      </w:r>
      <w:r w:rsidR="00F24170">
        <w:t>sentence applied for the Alternate only</w:t>
      </w:r>
    </w:p>
  </w:comment>
  <w:comment w:id="68" w:author="White(ESO), Nicola" w:date="2022-06-02T19:07:00Z" w:initials="WN">
    <w:p w14:paraId="71D047EB" w14:textId="36292857" w:rsidR="00942CCD" w:rsidRDefault="00942CCD">
      <w:pPr>
        <w:pStyle w:val="CommentText"/>
      </w:pPr>
      <w:r>
        <w:rPr>
          <w:rStyle w:val="CommentReference"/>
        </w:rPr>
        <w:annotationRef/>
      </w:r>
      <w:r>
        <w:t>Whole paragraph to be removed as housekeeping</w:t>
      </w:r>
      <w:r w:rsidR="004B2068">
        <w:t xml:space="preserve"> change</w:t>
      </w:r>
      <w:r w:rsidR="0008172A">
        <w:t>. Condition C13 no longer applies</w:t>
      </w:r>
    </w:p>
  </w:comment>
  <w:comment w:id="71" w:author="White(ESO), Nicola" w:date="2022-06-02T19:08:00Z" w:initials="WN">
    <w:p w14:paraId="7C7041D3" w14:textId="123F6773" w:rsidR="00181FC2" w:rsidRDefault="00181FC2">
      <w:pPr>
        <w:pStyle w:val="CommentText"/>
      </w:pPr>
      <w:r>
        <w:rPr>
          <w:rStyle w:val="CommentReference"/>
        </w:rPr>
        <w:annotationRef/>
      </w:r>
      <w:r>
        <w:t>Note: No changes required to 14.14.6</w:t>
      </w:r>
      <w:r w:rsidR="00910F9D">
        <w:t>. Tariffs are still typically calculated</w:t>
      </w:r>
      <w:r w:rsidR="00510321">
        <w:t xml:space="preserve"> annually but some inputs will be from the previous year. There is no change to the tariff timetable only the inputs</w:t>
      </w:r>
    </w:p>
  </w:comment>
  <w:comment w:id="100" w:author="White(ESO), Nicola" w:date="2022-06-06T13:26:00Z" w:initials="WN">
    <w:p w14:paraId="277DB8CF" w14:textId="56782519" w:rsidR="003B4DB7" w:rsidRDefault="003B4DB7">
      <w:pPr>
        <w:pStyle w:val="CommentText"/>
      </w:pPr>
      <w:r>
        <w:rPr>
          <w:rStyle w:val="CommentReference"/>
        </w:rPr>
        <w:annotationRef/>
      </w:r>
      <w:r>
        <w:t>Highlighted text relates to the alternate solution only</w:t>
      </w:r>
    </w:p>
  </w:comment>
  <w:comment w:id="107" w:author="White(ESO), Nicola" w:date="2022-06-06T13:25:00Z" w:initials="WN">
    <w:p w14:paraId="1A2A5237" w14:textId="6B9EBC34" w:rsidR="00775F0D" w:rsidRDefault="00775F0D">
      <w:pPr>
        <w:pStyle w:val="CommentText"/>
      </w:pPr>
      <w:r>
        <w:rPr>
          <w:rStyle w:val="CommentReference"/>
        </w:rPr>
        <w:annotationRef/>
      </w:r>
      <w:r>
        <w:t>Highlighted text relates to the alternate solution only</w:t>
      </w:r>
    </w:p>
  </w:comment>
  <w:comment w:id="136" w:author="White(ESO), Nicola" w:date="2022-06-06T14:01:00Z" w:initials="WN">
    <w:p w14:paraId="07DA7D93" w14:textId="201E2A65" w:rsidR="008C79FC" w:rsidRDefault="008C79FC">
      <w:pPr>
        <w:pStyle w:val="CommentText"/>
      </w:pPr>
      <w:r>
        <w:rPr>
          <w:rStyle w:val="CommentReference"/>
        </w:rPr>
        <w:annotationRef/>
      </w:r>
      <w:r>
        <w:t xml:space="preserve">MAR term updated for this solution to remove inconsistencies. </w:t>
      </w:r>
      <w:r w:rsidR="00A97BD5">
        <w:t>Whole paragraph is now out of date and can be removed in entirety.</w:t>
      </w:r>
      <w:r w:rsidR="00995BA2">
        <w:t xml:space="preserve"> To confirm with the Workgroup.</w:t>
      </w:r>
      <w:r w:rsidR="00A97BD5">
        <w:t xml:space="preserve"> This change is to be added to </w:t>
      </w:r>
      <w:r w:rsidR="006A7D87">
        <w:t>wider Housekeeping Modification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6238C6" w15:done="0"/>
  <w15:commentEx w15:paraId="566D7F39" w15:done="0"/>
  <w15:commentEx w15:paraId="7B91CCE1" w15:done="0"/>
  <w15:commentEx w15:paraId="71D047EB" w15:done="0"/>
  <w15:commentEx w15:paraId="7C7041D3" w15:done="0"/>
  <w15:commentEx w15:paraId="277DB8CF" w15:done="0"/>
  <w15:commentEx w15:paraId="1A2A5237" w15:done="0"/>
  <w15:commentEx w15:paraId="07DA7D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8518D" w16cex:dateUtc="2022-06-06T09:12:00Z"/>
  <w16cex:commentExtensible w16cex:durableId="264384CD" w16cex:dateUtc="2022-06-02T17:49:00Z"/>
  <w16cex:commentExtensible w16cex:durableId="26438139" w16cex:dateUtc="2022-06-02T17:34:00Z"/>
  <w16cex:commentExtensible w16cex:durableId="264388F0" w16cex:dateUtc="2022-06-02T18:07:00Z"/>
  <w16cex:commentExtensible w16cex:durableId="2643894A" w16cex:dateUtc="2022-06-02T18:08:00Z"/>
  <w16cex:commentExtensible w16cex:durableId="26487F0A" w16cex:dateUtc="2022-06-06T12:26:00Z"/>
  <w16cex:commentExtensible w16cex:durableId="26487ECB" w16cex:dateUtc="2022-06-06T12:25:00Z"/>
  <w16cex:commentExtensible w16cex:durableId="26488726" w16cex:dateUtc="2022-06-06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6238C6" w16cid:durableId="2648518D"/>
  <w16cid:commentId w16cid:paraId="566D7F39" w16cid:durableId="264384CD"/>
  <w16cid:commentId w16cid:paraId="7B91CCE1" w16cid:durableId="26438139"/>
  <w16cid:commentId w16cid:paraId="71D047EB" w16cid:durableId="264388F0"/>
  <w16cid:commentId w16cid:paraId="7C7041D3" w16cid:durableId="2643894A"/>
  <w16cid:commentId w16cid:paraId="277DB8CF" w16cid:durableId="26487F0A"/>
  <w16cid:commentId w16cid:paraId="1A2A5237" w16cid:durableId="26487ECB"/>
  <w16cid:commentId w16cid:paraId="07DA7D93" w16cid:durableId="264887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D6F21" w14:textId="77777777" w:rsidR="00D42153" w:rsidRDefault="00D42153" w:rsidP="001046D7">
      <w:pPr>
        <w:pStyle w:val="LogoCaption"/>
      </w:pPr>
      <w:r>
        <w:separator/>
      </w:r>
    </w:p>
  </w:endnote>
  <w:endnote w:type="continuationSeparator" w:id="0">
    <w:p w14:paraId="6FC23E8D" w14:textId="77777777" w:rsidR="00D42153" w:rsidRDefault="00D42153" w:rsidP="001046D7">
      <w:pPr>
        <w:pStyle w:val="LogoCaption"/>
      </w:pPr>
      <w:r>
        <w:continuationSeparator/>
      </w:r>
    </w:p>
  </w:endnote>
  <w:endnote w:type="continuationNotice" w:id="1">
    <w:p w14:paraId="70757522" w14:textId="77777777" w:rsidR="00D42153" w:rsidRDefault="00D42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9C56A" w14:textId="77777777" w:rsidR="00D42153" w:rsidRDefault="00D42153" w:rsidP="001046D7">
      <w:pPr>
        <w:pStyle w:val="LogoCaption"/>
      </w:pPr>
      <w:r>
        <w:separator/>
      </w:r>
    </w:p>
  </w:footnote>
  <w:footnote w:type="continuationSeparator" w:id="0">
    <w:p w14:paraId="3BAFB857" w14:textId="77777777" w:rsidR="00D42153" w:rsidRDefault="00D42153" w:rsidP="001046D7">
      <w:pPr>
        <w:pStyle w:val="LogoCaption"/>
      </w:pPr>
      <w:r>
        <w:continuationSeparator/>
      </w:r>
    </w:p>
  </w:footnote>
  <w:footnote w:type="continuationNotice" w:id="1">
    <w:p w14:paraId="29D343ED" w14:textId="77777777" w:rsidR="00D42153" w:rsidRDefault="00D421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2701F06"/>
    <w:multiLevelType w:val="hybridMultilevel"/>
    <w:tmpl w:val="DBD06486"/>
    <w:lvl w:ilvl="0" w:tplc="5984B486">
      <w:start w:val="8"/>
      <w:numFmt w:val="decimal"/>
      <w:lvlText w:val="14.17.29.%1"/>
      <w:lvlJc w:val="left"/>
      <w:pPr>
        <w:tabs>
          <w:tab w:val="num" w:pos="1702"/>
        </w:tabs>
        <w:ind w:left="2609"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59E317E"/>
    <w:multiLevelType w:val="hybridMultilevel"/>
    <w:tmpl w:val="62F0F1A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06314909"/>
    <w:multiLevelType w:val="multilevel"/>
    <w:tmpl w:val="340CFE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07D940E8"/>
    <w:multiLevelType w:val="singleLevel"/>
    <w:tmpl w:val="866A0194"/>
    <w:lvl w:ilvl="0">
      <w:start w:val="1"/>
      <w:numFmt w:val="decimal"/>
      <w:lvlText w:val="14.14.%1"/>
      <w:lvlJc w:val="left"/>
      <w:pPr>
        <w:tabs>
          <w:tab w:val="num" w:pos="1134"/>
        </w:tabs>
        <w:ind w:left="2041" w:hanging="907"/>
      </w:pPr>
      <w:rPr>
        <w:rFonts w:ascii="Arial" w:hAnsi="Arial" w:hint="default"/>
        <w:b w:val="0"/>
        <w:i w:val="0"/>
        <w:sz w:val="22"/>
      </w:rPr>
    </w:lvl>
  </w:abstractNum>
  <w:abstractNum w:abstractNumId="18"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0C9C7DBB"/>
    <w:multiLevelType w:val="singleLevel"/>
    <w:tmpl w:val="343A1CE0"/>
    <w:lvl w:ilvl="0">
      <w:start w:val="1"/>
      <w:numFmt w:val="lowerRoman"/>
      <w:lvlText w:val="%1.)"/>
      <w:lvlJc w:val="left"/>
      <w:pPr>
        <w:tabs>
          <w:tab w:val="num" w:pos="720"/>
        </w:tabs>
        <w:ind w:left="0" w:firstLine="0"/>
      </w:pPr>
    </w:lvl>
  </w:abstractNum>
  <w:abstractNum w:abstractNumId="22"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F3E7D07"/>
    <w:multiLevelType w:val="hybridMultilevel"/>
    <w:tmpl w:val="0952EAE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74391F"/>
    <w:multiLevelType w:val="hybridMultilevel"/>
    <w:tmpl w:val="1A6C08B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B42570B"/>
    <w:multiLevelType w:val="hybridMultilevel"/>
    <w:tmpl w:val="07967CFC"/>
    <w:lvl w:ilvl="0" w:tplc="787A56B0">
      <w:start w:val="1"/>
      <w:numFmt w:val="decimal"/>
      <w:lvlText w:val="%14.12.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1C5A6819"/>
    <w:multiLevelType w:val="multilevel"/>
    <w:tmpl w:val="88E2C59A"/>
    <w:lvl w:ilvl="0">
      <w:start w:val="14"/>
      <w:numFmt w:val="decimal"/>
      <w:lvlText w:val="%1"/>
      <w:lvlJc w:val="left"/>
      <w:pPr>
        <w:ind w:left="1560" w:hanging="840"/>
      </w:pPr>
      <w:rPr>
        <w:rFonts w:hint="default"/>
      </w:rPr>
    </w:lvl>
    <w:lvl w:ilvl="1">
      <w:start w:val="17"/>
      <w:numFmt w:val="decimal"/>
      <w:lvlText w:val="%1.%2"/>
      <w:lvlJc w:val="left"/>
      <w:pPr>
        <w:ind w:left="2373" w:hanging="840"/>
      </w:pPr>
      <w:rPr>
        <w:rFonts w:hint="default"/>
      </w:rPr>
    </w:lvl>
    <w:lvl w:ilvl="2">
      <w:start w:val="16"/>
      <w:numFmt w:val="decimal"/>
      <w:lvlText w:val="%1.%2.%3"/>
      <w:lvlJc w:val="left"/>
      <w:pPr>
        <w:ind w:left="3186" w:hanging="840"/>
      </w:pPr>
      <w:rPr>
        <w:rFonts w:hint="default"/>
      </w:rPr>
    </w:lvl>
    <w:lvl w:ilvl="3">
      <w:start w:val="1"/>
      <w:numFmt w:val="decimal"/>
      <w:lvlText w:val="%1.%2.%3.%4"/>
      <w:lvlJc w:val="left"/>
      <w:pPr>
        <w:ind w:left="3999" w:hanging="84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865" w:hanging="1080"/>
      </w:pPr>
      <w:rPr>
        <w:rFonts w:hint="default"/>
      </w:rPr>
    </w:lvl>
    <w:lvl w:ilvl="6">
      <w:start w:val="1"/>
      <w:numFmt w:val="decimal"/>
      <w:lvlText w:val="%1.%2.%3.%4.%5.%6.%7"/>
      <w:lvlJc w:val="left"/>
      <w:pPr>
        <w:ind w:left="7038" w:hanging="1440"/>
      </w:pPr>
      <w:rPr>
        <w:rFonts w:hint="default"/>
      </w:rPr>
    </w:lvl>
    <w:lvl w:ilvl="7">
      <w:start w:val="1"/>
      <w:numFmt w:val="decimal"/>
      <w:lvlText w:val="%1.%2.%3.%4.%5.%6.%7.%8"/>
      <w:lvlJc w:val="left"/>
      <w:pPr>
        <w:ind w:left="7851" w:hanging="1440"/>
      </w:pPr>
      <w:rPr>
        <w:rFonts w:hint="default"/>
      </w:rPr>
    </w:lvl>
    <w:lvl w:ilvl="8">
      <w:start w:val="1"/>
      <w:numFmt w:val="decimal"/>
      <w:lvlText w:val="%1.%2.%3.%4.%5.%6.%7.%8.%9"/>
      <w:lvlJc w:val="left"/>
      <w:pPr>
        <w:ind w:left="9024" w:hanging="1800"/>
      </w:pPr>
      <w:rPr>
        <w:rFonts w:hint="default"/>
      </w:rPr>
    </w:lvl>
  </w:abstractNum>
  <w:abstractNum w:abstractNumId="33"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DC70F34"/>
    <w:multiLevelType w:val="multilevel"/>
    <w:tmpl w:val="03B6CFA8"/>
    <w:lvl w:ilvl="0">
      <w:start w:val="14"/>
      <w:numFmt w:val="decimal"/>
      <w:lvlText w:val="%1"/>
      <w:lvlJc w:val="left"/>
      <w:pPr>
        <w:ind w:left="840" w:hanging="840"/>
      </w:pPr>
      <w:rPr>
        <w:rFonts w:hint="default"/>
      </w:rPr>
    </w:lvl>
    <w:lvl w:ilvl="1">
      <w:start w:val="14"/>
      <w:numFmt w:val="decimal"/>
      <w:lvlText w:val="%1.%2"/>
      <w:lvlJc w:val="left"/>
      <w:pPr>
        <w:ind w:left="1124" w:hanging="840"/>
      </w:pPr>
      <w:rPr>
        <w:rFonts w:hint="default"/>
      </w:rPr>
    </w:lvl>
    <w:lvl w:ilvl="2">
      <w:start w:val="12"/>
      <w:numFmt w:val="decimal"/>
      <w:lvlText w:val="%1.%2.%3"/>
      <w:lvlJc w:val="left"/>
      <w:pPr>
        <w:ind w:left="1408" w:hanging="840"/>
      </w:pPr>
      <w:rPr>
        <w:rFonts w:hint="default"/>
      </w:rPr>
    </w:lvl>
    <w:lvl w:ilvl="3">
      <w:start w:val="1"/>
      <w:numFmt w:val="decimal"/>
      <w:lvlText w:val="%1.%2.%3.%4"/>
      <w:lvlJc w:val="left"/>
      <w:pPr>
        <w:ind w:left="1692" w:hanging="84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1ED75FDC"/>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05C239D"/>
    <w:multiLevelType w:val="hybridMultilevel"/>
    <w:tmpl w:val="692C3398"/>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0FE6E4B"/>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20853B3"/>
    <w:multiLevelType w:val="hybridMultilevel"/>
    <w:tmpl w:val="C75CAED2"/>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69B4A4C"/>
    <w:multiLevelType w:val="hybridMultilevel"/>
    <w:tmpl w:val="10BC4DA2"/>
    <w:lvl w:ilvl="0" w:tplc="018EE72E">
      <w:start w:val="7"/>
      <w:numFmt w:val="decimal"/>
      <w:lvlText w:val="14.30.%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E5D66E1"/>
    <w:multiLevelType w:val="hybridMultilevel"/>
    <w:tmpl w:val="37ECA0A6"/>
    <w:lvl w:ilvl="0" w:tplc="8F622B8E">
      <w:start w:val="1"/>
      <w:numFmt w:val="decimal"/>
      <w:lvlText w:val="14.2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2F0346A3"/>
    <w:multiLevelType w:val="hybridMultilevel"/>
    <w:tmpl w:val="59823C96"/>
    <w:lvl w:ilvl="0" w:tplc="D54C8484">
      <w:start w:val="80"/>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6"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 w15:restartNumberingAfterBreak="0">
    <w:nsid w:val="333835BE"/>
    <w:multiLevelType w:val="hybridMultilevel"/>
    <w:tmpl w:val="1CF2C07A"/>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9" w15:restartNumberingAfterBreak="0">
    <w:nsid w:val="337D6D4F"/>
    <w:multiLevelType w:val="hybridMultilevel"/>
    <w:tmpl w:val="A01E3EFC"/>
    <w:lvl w:ilvl="0" w:tplc="D0C0CDB6">
      <w:start w:val="1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34A71C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587474E"/>
    <w:multiLevelType w:val="multilevel"/>
    <w:tmpl w:val="957C4DD0"/>
    <w:lvl w:ilvl="0">
      <w:start w:val="14"/>
      <w:numFmt w:val="decimal"/>
      <w:lvlText w:val="%1"/>
      <w:lvlJc w:val="left"/>
      <w:pPr>
        <w:ind w:left="960" w:hanging="960"/>
      </w:pPr>
      <w:rPr>
        <w:rFonts w:hint="default"/>
      </w:rPr>
    </w:lvl>
    <w:lvl w:ilvl="1">
      <w:start w:val="15"/>
      <w:numFmt w:val="decimal"/>
      <w:lvlText w:val="%1.%2"/>
      <w:lvlJc w:val="left"/>
      <w:pPr>
        <w:ind w:left="1669" w:hanging="960"/>
      </w:pPr>
      <w:rPr>
        <w:rFonts w:hint="default"/>
      </w:rPr>
    </w:lvl>
    <w:lvl w:ilvl="2">
      <w:start w:val="135"/>
      <w:numFmt w:val="decimal"/>
      <w:lvlText w:val="%1.%2.%3"/>
      <w:lvlJc w:val="left"/>
      <w:pPr>
        <w:ind w:left="2378" w:hanging="960"/>
      </w:pPr>
      <w:rPr>
        <w:rFonts w:hint="default"/>
      </w:rPr>
    </w:lvl>
    <w:lvl w:ilvl="3">
      <w:start w:val="1"/>
      <w:numFmt w:val="decimal"/>
      <w:lvlText w:val="%1.%2.%3.%4"/>
      <w:lvlJc w:val="left"/>
      <w:pPr>
        <w:ind w:left="3087" w:hanging="96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37C95315"/>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6"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3894477C"/>
    <w:multiLevelType w:val="hybridMultilevel"/>
    <w:tmpl w:val="44EC7256"/>
    <w:lvl w:ilvl="0" w:tplc="4FA004FC">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2" w15:restartNumberingAfterBreak="0">
    <w:nsid w:val="3B5445B2"/>
    <w:multiLevelType w:val="hybridMultilevel"/>
    <w:tmpl w:val="0C462B0E"/>
    <w:lvl w:ilvl="0" w:tplc="08090017">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3BEF7AB3"/>
    <w:multiLevelType w:val="hybridMultilevel"/>
    <w:tmpl w:val="F43899F8"/>
    <w:lvl w:ilvl="0" w:tplc="83F030D0">
      <w:start w:val="5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41052521"/>
    <w:multiLevelType w:val="multilevel"/>
    <w:tmpl w:val="57D85162"/>
    <w:lvl w:ilvl="0">
      <w:start w:val="14"/>
      <w:numFmt w:val="decimal"/>
      <w:lvlText w:val="%1"/>
      <w:lvlJc w:val="left"/>
      <w:pPr>
        <w:tabs>
          <w:tab w:val="num" w:pos="840"/>
        </w:tabs>
        <w:ind w:left="840" w:hanging="840"/>
      </w:pPr>
      <w:rPr>
        <w:rFonts w:hint="default"/>
        <w:b w:val="0"/>
      </w:rPr>
    </w:lvl>
    <w:lvl w:ilvl="1">
      <w:start w:val="31"/>
      <w:numFmt w:val="decimal"/>
      <w:lvlText w:val="%1.%2"/>
      <w:lvlJc w:val="left"/>
      <w:pPr>
        <w:tabs>
          <w:tab w:val="num" w:pos="840"/>
        </w:tabs>
        <w:ind w:left="840" w:hanging="840"/>
      </w:pPr>
      <w:rPr>
        <w:rFonts w:hint="default"/>
        <w:b w:val="0"/>
      </w:rPr>
    </w:lvl>
    <w:lvl w:ilvl="2">
      <w:start w:val="8"/>
      <w:numFmt w:val="decimal"/>
      <w:lvlText w:val="%1.%2.%3"/>
      <w:lvlJc w:val="left"/>
      <w:pPr>
        <w:tabs>
          <w:tab w:val="num" w:pos="840"/>
        </w:tabs>
        <w:ind w:left="840" w:hanging="840"/>
      </w:pPr>
      <w:rPr>
        <w:rFonts w:hint="default"/>
        <w:b w:val="0"/>
      </w:rPr>
    </w:lvl>
    <w:lvl w:ilvl="3">
      <w:start w:val="1"/>
      <w:numFmt w:val="decimal"/>
      <w:lvlText w:val="%1.%2.%3.%4"/>
      <w:lvlJc w:val="left"/>
      <w:pPr>
        <w:tabs>
          <w:tab w:val="num" w:pos="840"/>
        </w:tabs>
        <w:ind w:left="840" w:hanging="84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39E559E"/>
    <w:multiLevelType w:val="hybridMultilevel"/>
    <w:tmpl w:val="D5D4B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3ED2F67"/>
    <w:multiLevelType w:val="hybridMultilevel"/>
    <w:tmpl w:val="68BA3762"/>
    <w:lvl w:ilvl="0" w:tplc="4704F4DE">
      <w:start w:val="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5" w15:restartNumberingAfterBreak="0">
    <w:nsid w:val="44D01CE6"/>
    <w:multiLevelType w:val="hybridMultilevel"/>
    <w:tmpl w:val="D996D8DC"/>
    <w:lvl w:ilvl="0" w:tplc="82BABF04">
      <w:start w:val="74"/>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7" w15:restartNumberingAfterBreak="0">
    <w:nsid w:val="458661BB"/>
    <w:multiLevelType w:val="hybridMultilevel"/>
    <w:tmpl w:val="22EE4874"/>
    <w:lvl w:ilvl="0" w:tplc="132CDF92">
      <w:start w:val="1"/>
      <w:numFmt w:val="decimal"/>
      <w:lvlText w:val="14.17.29.%1"/>
      <w:lvlJc w:val="left"/>
      <w:pPr>
        <w:tabs>
          <w:tab w:val="num" w:pos="720"/>
        </w:tabs>
        <w:ind w:left="1627" w:hanging="907"/>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5CB44B6"/>
    <w:multiLevelType w:val="hybridMultilevel"/>
    <w:tmpl w:val="7D0E18B0"/>
    <w:lvl w:ilvl="0" w:tplc="08090017">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466A02C7"/>
    <w:multiLevelType w:val="hybridMultilevel"/>
    <w:tmpl w:val="62167144"/>
    <w:lvl w:ilvl="0" w:tplc="14A67052">
      <w:start w:val="15"/>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83F4FFE"/>
    <w:multiLevelType w:val="hybridMultilevel"/>
    <w:tmpl w:val="0226C480"/>
    <w:lvl w:ilvl="0" w:tplc="4C1C4B5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93"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4"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49A635B8"/>
    <w:multiLevelType w:val="hybridMultilevel"/>
    <w:tmpl w:val="0220FCCE"/>
    <w:lvl w:ilvl="0" w:tplc="F8FA57F4">
      <w:start w:val="7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AD80648"/>
    <w:multiLevelType w:val="hybridMultilevel"/>
    <w:tmpl w:val="4422438C"/>
    <w:lvl w:ilvl="0" w:tplc="5C88673A">
      <w:start w:val="99"/>
      <w:numFmt w:val="decimal"/>
      <w:lvlText w:val="14.15.%1"/>
      <w:lvlJc w:val="left"/>
      <w:pPr>
        <w:tabs>
          <w:tab w:val="num" w:pos="873"/>
        </w:tabs>
        <w:ind w:left="178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4DC82C4C"/>
    <w:multiLevelType w:val="hybridMultilevel"/>
    <w:tmpl w:val="D0223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4E000954"/>
    <w:multiLevelType w:val="hybridMultilevel"/>
    <w:tmpl w:val="F70AC382"/>
    <w:lvl w:ilvl="0" w:tplc="41A257B8">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4ED04507"/>
    <w:multiLevelType w:val="hybridMultilevel"/>
    <w:tmpl w:val="D592DE54"/>
    <w:lvl w:ilvl="0" w:tplc="DD546028">
      <w:start w:val="9"/>
      <w:numFmt w:val="decimal"/>
      <w:lvlText w:val="14.14.%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4EF95A0F"/>
    <w:multiLevelType w:val="hybridMultilevel"/>
    <w:tmpl w:val="8C029050"/>
    <w:lvl w:ilvl="0" w:tplc="763EC4DC">
      <w:start w:val="89"/>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532459F1"/>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53FC2304"/>
    <w:multiLevelType w:val="hybridMultilevel"/>
    <w:tmpl w:val="D340C666"/>
    <w:lvl w:ilvl="0" w:tplc="B9BE4CA0">
      <w:start w:val="1"/>
      <w:numFmt w:val="decimal"/>
      <w:lvlText w:val="%1."/>
      <w:lvlJc w:val="left"/>
      <w:pPr>
        <w:ind w:left="2520" w:hanging="360"/>
      </w:pPr>
      <w:rPr>
        <w:rFonts w:ascii="Arial" w:hAnsi="Arial" w:cs="Aria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08"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10" w15:restartNumberingAfterBreak="0">
    <w:nsid w:val="5B4D50B0"/>
    <w:multiLevelType w:val="hybridMultilevel"/>
    <w:tmpl w:val="698A4CB2"/>
    <w:lvl w:ilvl="0" w:tplc="5CDE3D78">
      <w:start w:val="103"/>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12" w15:restartNumberingAfterBreak="0">
    <w:nsid w:val="5B8D0AE5"/>
    <w:multiLevelType w:val="hybridMultilevel"/>
    <w:tmpl w:val="304E86DC"/>
    <w:lvl w:ilvl="0" w:tplc="E8BCF28E">
      <w:start w:val="1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5C1C5F6E"/>
    <w:multiLevelType w:val="hybridMultilevel"/>
    <w:tmpl w:val="4138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8"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2" w15:restartNumberingAfterBreak="0">
    <w:nsid w:val="61153065"/>
    <w:multiLevelType w:val="hybridMultilevel"/>
    <w:tmpl w:val="A3765726"/>
    <w:lvl w:ilvl="0" w:tplc="CC3E019A">
      <w:start w:val="87"/>
      <w:numFmt w:val="decimal"/>
      <w:lvlText w:val="14.14.%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61C6416F"/>
    <w:multiLevelType w:val="hybridMultilevel"/>
    <w:tmpl w:val="25E4E45E"/>
    <w:lvl w:ilvl="0" w:tplc="809A1492">
      <w:start w:val="1"/>
      <w:numFmt w:val="decimal"/>
      <w:lvlText w:val="14.30.%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25" w15:restartNumberingAfterBreak="0">
    <w:nsid w:val="64736B3F"/>
    <w:multiLevelType w:val="hybridMultilevel"/>
    <w:tmpl w:val="4A40DDD8"/>
    <w:lvl w:ilvl="0" w:tplc="08090001">
      <w:start w:val="1"/>
      <w:numFmt w:val="bullet"/>
      <w:lvlText w:val=""/>
      <w:lvlJc w:val="left"/>
      <w:pPr>
        <w:ind w:left="2347" w:hanging="360"/>
      </w:pPr>
      <w:rPr>
        <w:rFonts w:ascii="Symbol" w:hAnsi="Symbol" w:hint="default"/>
      </w:rPr>
    </w:lvl>
    <w:lvl w:ilvl="1" w:tplc="08090003" w:tentative="1">
      <w:start w:val="1"/>
      <w:numFmt w:val="bullet"/>
      <w:lvlText w:val="o"/>
      <w:lvlJc w:val="left"/>
      <w:pPr>
        <w:ind w:left="3067" w:hanging="360"/>
      </w:pPr>
      <w:rPr>
        <w:rFonts w:ascii="Courier New" w:hAnsi="Courier New" w:cs="Courier New" w:hint="default"/>
      </w:rPr>
    </w:lvl>
    <w:lvl w:ilvl="2" w:tplc="08090005" w:tentative="1">
      <w:start w:val="1"/>
      <w:numFmt w:val="bullet"/>
      <w:lvlText w:val=""/>
      <w:lvlJc w:val="left"/>
      <w:pPr>
        <w:ind w:left="3787" w:hanging="360"/>
      </w:pPr>
      <w:rPr>
        <w:rFonts w:ascii="Wingdings" w:hAnsi="Wingdings" w:hint="default"/>
      </w:rPr>
    </w:lvl>
    <w:lvl w:ilvl="3" w:tplc="08090001" w:tentative="1">
      <w:start w:val="1"/>
      <w:numFmt w:val="bullet"/>
      <w:lvlText w:val=""/>
      <w:lvlJc w:val="left"/>
      <w:pPr>
        <w:ind w:left="4507" w:hanging="360"/>
      </w:pPr>
      <w:rPr>
        <w:rFonts w:ascii="Symbol" w:hAnsi="Symbol" w:hint="default"/>
      </w:rPr>
    </w:lvl>
    <w:lvl w:ilvl="4" w:tplc="08090003" w:tentative="1">
      <w:start w:val="1"/>
      <w:numFmt w:val="bullet"/>
      <w:lvlText w:val="o"/>
      <w:lvlJc w:val="left"/>
      <w:pPr>
        <w:ind w:left="5227" w:hanging="360"/>
      </w:pPr>
      <w:rPr>
        <w:rFonts w:ascii="Courier New" w:hAnsi="Courier New" w:cs="Courier New" w:hint="default"/>
      </w:rPr>
    </w:lvl>
    <w:lvl w:ilvl="5" w:tplc="08090005" w:tentative="1">
      <w:start w:val="1"/>
      <w:numFmt w:val="bullet"/>
      <w:lvlText w:val=""/>
      <w:lvlJc w:val="left"/>
      <w:pPr>
        <w:ind w:left="5947" w:hanging="360"/>
      </w:pPr>
      <w:rPr>
        <w:rFonts w:ascii="Wingdings" w:hAnsi="Wingdings" w:hint="default"/>
      </w:rPr>
    </w:lvl>
    <w:lvl w:ilvl="6" w:tplc="08090001" w:tentative="1">
      <w:start w:val="1"/>
      <w:numFmt w:val="bullet"/>
      <w:lvlText w:val=""/>
      <w:lvlJc w:val="left"/>
      <w:pPr>
        <w:ind w:left="6667" w:hanging="360"/>
      </w:pPr>
      <w:rPr>
        <w:rFonts w:ascii="Symbol" w:hAnsi="Symbol" w:hint="default"/>
      </w:rPr>
    </w:lvl>
    <w:lvl w:ilvl="7" w:tplc="08090003" w:tentative="1">
      <w:start w:val="1"/>
      <w:numFmt w:val="bullet"/>
      <w:lvlText w:val="o"/>
      <w:lvlJc w:val="left"/>
      <w:pPr>
        <w:ind w:left="7387" w:hanging="360"/>
      </w:pPr>
      <w:rPr>
        <w:rFonts w:ascii="Courier New" w:hAnsi="Courier New" w:cs="Courier New" w:hint="default"/>
      </w:rPr>
    </w:lvl>
    <w:lvl w:ilvl="8" w:tplc="08090005" w:tentative="1">
      <w:start w:val="1"/>
      <w:numFmt w:val="bullet"/>
      <w:lvlText w:val=""/>
      <w:lvlJc w:val="left"/>
      <w:pPr>
        <w:ind w:left="8107" w:hanging="360"/>
      </w:pPr>
      <w:rPr>
        <w:rFonts w:ascii="Wingdings" w:hAnsi="Wingdings" w:hint="default"/>
      </w:rPr>
    </w:lvl>
  </w:abstractNum>
  <w:abstractNum w:abstractNumId="126"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29"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30"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6837542F"/>
    <w:multiLevelType w:val="hybridMultilevel"/>
    <w:tmpl w:val="C114CDAC"/>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2"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33"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 w15:restartNumberingAfterBreak="0">
    <w:nsid w:val="6D2624B6"/>
    <w:multiLevelType w:val="hybridMultilevel"/>
    <w:tmpl w:val="132CC4B8"/>
    <w:lvl w:ilvl="0" w:tplc="91AA921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6EF57774"/>
    <w:multiLevelType w:val="hybridMultilevel"/>
    <w:tmpl w:val="6332FC78"/>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 w15:restartNumberingAfterBreak="0">
    <w:nsid w:val="710523A5"/>
    <w:multiLevelType w:val="hybridMultilevel"/>
    <w:tmpl w:val="77F2189A"/>
    <w:lvl w:ilvl="0" w:tplc="0A00E28E">
      <w:start w:val="10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19A74D6"/>
    <w:multiLevelType w:val="hybridMultilevel"/>
    <w:tmpl w:val="03844AEE"/>
    <w:lvl w:ilvl="0" w:tplc="92E84D9C">
      <w:start w:val="102"/>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44" w15:restartNumberingAfterBreak="0">
    <w:nsid w:val="74FB0DB6"/>
    <w:multiLevelType w:val="hybridMultilevel"/>
    <w:tmpl w:val="37AC2F6C"/>
    <w:lvl w:ilvl="0" w:tplc="B590093E">
      <w:start w:val="1"/>
      <w:numFmt w:val="decimal"/>
      <w:lvlText w:val="14.31.%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6" w15:restartNumberingAfterBreak="0">
    <w:nsid w:val="76E20E64"/>
    <w:multiLevelType w:val="multilevel"/>
    <w:tmpl w:val="99E6B714"/>
    <w:lvl w:ilvl="0">
      <w:start w:val="14"/>
      <w:numFmt w:val="decimal"/>
      <w:lvlText w:val="%1"/>
      <w:lvlJc w:val="left"/>
      <w:pPr>
        <w:ind w:left="1020" w:hanging="1020"/>
      </w:pPr>
      <w:rPr>
        <w:rFonts w:ascii="Arial" w:hAnsi="Arial" w:hint="default"/>
      </w:rPr>
    </w:lvl>
    <w:lvl w:ilvl="1">
      <w:start w:val="17"/>
      <w:numFmt w:val="decimal"/>
      <w:lvlText w:val="%1.%2"/>
      <w:lvlJc w:val="left"/>
      <w:pPr>
        <w:ind w:left="1020" w:hanging="1020"/>
      </w:pPr>
      <w:rPr>
        <w:rFonts w:ascii="Arial" w:hAnsi="Arial" w:hint="default"/>
      </w:rPr>
    </w:lvl>
    <w:lvl w:ilvl="2">
      <w:start w:val="35"/>
      <w:numFmt w:val="decimal"/>
      <w:lvlText w:val="%1.%2.%3"/>
      <w:lvlJc w:val="left"/>
      <w:pPr>
        <w:ind w:left="1020" w:hanging="1020"/>
      </w:pPr>
      <w:rPr>
        <w:rFonts w:ascii="Arial" w:hAnsi="Arial" w:hint="default"/>
      </w:rPr>
    </w:lvl>
    <w:lvl w:ilvl="3">
      <w:start w:val="2"/>
      <w:numFmt w:val="decimal"/>
      <w:lvlText w:val="%1.%2.%3.%4"/>
      <w:lvlJc w:val="left"/>
      <w:pPr>
        <w:ind w:left="1020" w:hanging="10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47"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78505E2A"/>
    <w:multiLevelType w:val="hybridMultilevel"/>
    <w:tmpl w:val="5CC679D8"/>
    <w:lvl w:ilvl="0" w:tplc="6DF4C19C">
      <w:start w:val="87"/>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50" w15:restartNumberingAfterBreak="0">
    <w:nsid w:val="78790EDD"/>
    <w:multiLevelType w:val="hybridMultilevel"/>
    <w:tmpl w:val="DEE6C944"/>
    <w:lvl w:ilvl="0" w:tplc="A21800BA">
      <w:start w:val="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2" w15:restartNumberingAfterBreak="0">
    <w:nsid w:val="7AA54ED3"/>
    <w:multiLevelType w:val="hybridMultilevel"/>
    <w:tmpl w:val="6690280E"/>
    <w:lvl w:ilvl="0" w:tplc="B212FC70">
      <w:start w:val="17"/>
      <w:numFmt w:val="decimal"/>
      <w:lvlText w:val="14.30.%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54"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55"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abstractNumId w:val="7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124"/>
  </w:num>
  <w:num w:numId="14">
    <w:abstractNumId w:val="70"/>
  </w:num>
  <w:num w:numId="15">
    <w:abstractNumId w:val="115"/>
  </w:num>
  <w:num w:numId="16">
    <w:abstractNumId w:val="90"/>
  </w:num>
  <w:num w:numId="17">
    <w:abstractNumId w:val="10"/>
  </w:num>
  <w:num w:numId="18">
    <w:abstractNumId w:val="51"/>
  </w:num>
  <w:num w:numId="19">
    <w:abstractNumId w:val="103"/>
  </w:num>
  <w:num w:numId="20">
    <w:abstractNumId w:val="30"/>
  </w:num>
  <w:num w:numId="21">
    <w:abstractNumId w:val="41"/>
  </w:num>
  <w:num w:numId="22">
    <w:abstractNumId w:val="145"/>
  </w:num>
  <w:num w:numId="23">
    <w:abstractNumId w:val="136"/>
  </w:num>
  <w:num w:numId="24">
    <w:abstractNumId w:val="52"/>
  </w:num>
  <w:num w:numId="25">
    <w:abstractNumId w:val="119"/>
  </w:num>
  <w:num w:numId="26">
    <w:abstractNumId w:val="151"/>
  </w:num>
  <w:num w:numId="27">
    <w:abstractNumId w:val="108"/>
  </w:num>
  <w:num w:numId="28">
    <w:abstractNumId w:val="127"/>
  </w:num>
  <w:num w:numId="29">
    <w:abstractNumId w:val="153"/>
  </w:num>
  <w:num w:numId="30">
    <w:abstractNumId w:val="49"/>
  </w:num>
  <w:num w:numId="31">
    <w:abstractNumId w:val="54"/>
  </w:num>
  <w:num w:numId="32">
    <w:abstractNumId w:val="147"/>
  </w:num>
  <w:num w:numId="33">
    <w:abstractNumId w:val="69"/>
  </w:num>
  <w:num w:numId="34">
    <w:abstractNumId w:val="149"/>
  </w:num>
  <w:num w:numId="35">
    <w:abstractNumId w:val="45"/>
  </w:num>
  <w:num w:numId="36">
    <w:abstractNumId w:val="104"/>
  </w:num>
  <w:num w:numId="37">
    <w:abstractNumId w:val="67"/>
  </w:num>
  <w:num w:numId="38">
    <w:abstractNumId w:val="117"/>
  </w:num>
  <w:num w:numId="39">
    <w:abstractNumId w:val="126"/>
  </w:num>
  <w:num w:numId="40">
    <w:abstractNumId w:val="20"/>
  </w:num>
  <w:num w:numId="41">
    <w:abstractNumId w:val="113"/>
  </w:num>
  <w:num w:numId="42">
    <w:abstractNumId w:val="60"/>
  </w:num>
  <w:num w:numId="43">
    <w:abstractNumId w:val="47"/>
  </w:num>
  <w:num w:numId="44">
    <w:abstractNumId w:val="98"/>
  </w:num>
  <w:num w:numId="45">
    <w:abstractNumId w:val="135"/>
  </w:num>
  <w:num w:numId="46">
    <w:abstractNumId w:val="17"/>
  </w:num>
  <w:num w:numId="47">
    <w:abstractNumId w:val="11"/>
  </w:num>
  <w:num w:numId="48">
    <w:abstractNumId w:val="39"/>
  </w:num>
  <w:num w:numId="49">
    <w:abstractNumId w:val="118"/>
  </w:num>
  <w:num w:numId="50">
    <w:abstractNumId w:val="48"/>
  </w:num>
  <w:num w:numId="51">
    <w:abstractNumId w:val="111"/>
  </w:num>
  <w:num w:numId="52">
    <w:abstractNumId w:val="75"/>
  </w:num>
  <w:num w:numId="53">
    <w:abstractNumId w:val="21"/>
  </w:num>
  <w:num w:numId="54">
    <w:abstractNumId w:val="155"/>
  </w:num>
  <w:num w:numId="55">
    <w:abstractNumId w:val="106"/>
  </w:num>
  <w:num w:numId="56">
    <w:abstractNumId w:val="94"/>
  </w:num>
  <w:num w:numId="57">
    <w:abstractNumId w:val="55"/>
  </w:num>
  <w:num w:numId="58">
    <w:abstractNumId w:val="27"/>
  </w:num>
  <w:num w:numId="59">
    <w:abstractNumId w:val="143"/>
  </w:num>
  <w:num w:numId="60">
    <w:abstractNumId w:val="73"/>
  </w:num>
  <w:num w:numId="61">
    <w:abstractNumId w:val="132"/>
  </w:num>
  <w:num w:numId="62">
    <w:abstractNumId w:val="65"/>
  </w:num>
  <w:num w:numId="63">
    <w:abstractNumId w:val="84"/>
  </w:num>
  <w:num w:numId="64">
    <w:abstractNumId w:val="19"/>
  </w:num>
  <w:num w:numId="65">
    <w:abstractNumId w:val="71"/>
  </w:num>
  <w:num w:numId="66">
    <w:abstractNumId w:val="61"/>
  </w:num>
  <w:num w:numId="67">
    <w:abstractNumId w:val="24"/>
  </w:num>
  <w:num w:numId="68">
    <w:abstractNumId w:val="128"/>
  </w:num>
  <w:num w:numId="69">
    <w:abstractNumId w:val="86"/>
  </w:num>
  <w:num w:numId="70">
    <w:abstractNumId w:val="109"/>
  </w:num>
  <w:num w:numId="71">
    <w:abstractNumId w:val="22"/>
  </w:num>
  <w:num w:numId="72">
    <w:abstractNumId w:val="26"/>
  </w:num>
  <w:num w:numId="73">
    <w:abstractNumId w:val="137"/>
  </w:num>
  <w:num w:numId="74">
    <w:abstractNumId w:val="97"/>
  </w:num>
  <w:num w:numId="75">
    <w:abstractNumId w:val="56"/>
  </w:num>
  <w:num w:numId="76">
    <w:abstractNumId w:val="101"/>
  </w:num>
  <w:num w:numId="77">
    <w:abstractNumId w:val="133"/>
  </w:num>
  <w:num w:numId="78">
    <w:abstractNumId w:val="120"/>
  </w:num>
  <w:num w:numId="79">
    <w:abstractNumId w:val="25"/>
  </w:num>
  <w:num w:numId="80">
    <w:abstractNumId w:val="28"/>
  </w:num>
  <w:num w:numId="81">
    <w:abstractNumId w:val="80"/>
  </w:num>
  <w:num w:numId="82">
    <w:abstractNumId w:val="121"/>
  </w:num>
  <w:num w:numId="83">
    <w:abstractNumId w:val="81"/>
  </w:num>
  <w:num w:numId="84">
    <w:abstractNumId w:val="38"/>
  </w:num>
  <w:num w:numId="85">
    <w:abstractNumId w:val="50"/>
  </w:num>
  <w:num w:numId="86">
    <w:abstractNumId w:val="123"/>
  </w:num>
  <w:num w:numId="87">
    <w:abstractNumId w:val="144"/>
  </w:num>
  <w:num w:numId="88">
    <w:abstractNumId w:val="92"/>
  </w:num>
  <w:num w:numId="89">
    <w:abstractNumId w:val="78"/>
  </w:num>
  <w:num w:numId="90">
    <w:abstractNumId w:val="74"/>
  </w:num>
  <w:num w:numId="91">
    <w:abstractNumId w:val="99"/>
  </w:num>
  <w:num w:numId="92">
    <w:abstractNumId w:val="114"/>
  </w:num>
  <w:num w:numId="93">
    <w:abstractNumId w:val="82"/>
  </w:num>
  <w:num w:numId="94">
    <w:abstractNumId w:val="87"/>
  </w:num>
  <w:num w:numId="95">
    <w:abstractNumId w:val="125"/>
  </w:num>
  <w:num w:numId="96">
    <w:abstractNumId w:val="77"/>
  </w:num>
  <w:num w:numId="97">
    <w:abstractNumId w:val="58"/>
  </w:num>
  <w:num w:numId="98">
    <w:abstractNumId w:val="14"/>
  </w:num>
  <w:num w:numId="99">
    <w:abstractNumId w:val="43"/>
  </w:num>
  <w:num w:numId="100">
    <w:abstractNumId w:val="23"/>
  </w:num>
  <w:num w:numId="101">
    <w:abstractNumId w:val="40"/>
  </w:num>
  <w:num w:numId="102">
    <w:abstractNumId w:val="83"/>
  </w:num>
  <w:num w:numId="103">
    <w:abstractNumId w:val="68"/>
  </w:num>
  <w:num w:numId="104">
    <w:abstractNumId w:val="112"/>
  </w:num>
  <w:num w:numId="105">
    <w:abstractNumId w:val="59"/>
  </w:num>
  <w:num w:numId="106">
    <w:abstractNumId w:val="89"/>
  </w:num>
  <w:num w:numId="107">
    <w:abstractNumId w:val="85"/>
  </w:num>
  <w:num w:numId="108">
    <w:abstractNumId w:val="105"/>
  </w:num>
  <w:num w:numId="109">
    <w:abstractNumId w:val="95"/>
  </w:num>
  <w:num w:numId="110">
    <w:abstractNumId w:val="53"/>
  </w:num>
  <w:num w:numId="111">
    <w:abstractNumId w:val="131"/>
  </w:num>
  <w:num w:numId="112">
    <w:abstractNumId w:val="122"/>
  </w:num>
  <w:num w:numId="113">
    <w:abstractNumId w:val="148"/>
  </w:num>
  <w:num w:numId="114">
    <w:abstractNumId w:val="64"/>
  </w:num>
  <w:num w:numId="115">
    <w:abstractNumId w:val="140"/>
  </w:num>
  <w:num w:numId="116">
    <w:abstractNumId w:val="37"/>
  </w:num>
  <w:num w:numId="117">
    <w:abstractNumId w:val="142"/>
  </w:num>
  <w:num w:numId="118">
    <w:abstractNumId w:val="110"/>
  </w:num>
  <w:num w:numId="119">
    <w:abstractNumId w:val="72"/>
  </w:num>
  <w:num w:numId="120">
    <w:abstractNumId w:val="141"/>
  </w:num>
  <w:num w:numId="121">
    <w:abstractNumId w:val="116"/>
  </w:num>
  <w:num w:numId="122">
    <w:abstractNumId w:val="79"/>
  </w:num>
  <w:num w:numId="123">
    <w:abstractNumId w:val="88"/>
  </w:num>
  <w:num w:numId="124">
    <w:abstractNumId w:val="31"/>
  </w:num>
  <w:num w:numId="125">
    <w:abstractNumId w:val="139"/>
  </w:num>
  <w:num w:numId="126">
    <w:abstractNumId w:val="62"/>
  </w:num>
  <w:num w:numId="127">
    <w:abstractNumId w:val="100"/>
  </w:num>
  <w:num w:numId="128">
    <w:abstractNumId w:val="102"/>
  </w:num>
  <w:num w:numId="129">
    <w:abstractNumId w:val="134"/>
  </w:num>
  <w:num w:numId="130">
    <w:abstractNumId w:val="44"/>
  </w:num>
  <w:num w:numId="131">
    <w:abstractNumId w:val="13"/>
  </w:num>
  <w:num w:numId="132">
    <w:abstractNumId w:val="107"/>
  </w:num>
  <w:num w:numId="133">
    <w:abstractNumId w:val="12"/>
  </w:num>
  <w:num w:numId="134">
    <w:abstractNumId w:val="150"/>
  </w:num>
  <w:num w:numId="135">
    <w:abstractNumId w:val="16"/>
  </w:num>
  <w:num w:numId="136">
    <w:abstractNumId w:val="33"/>
  </w:num>
  <w:num w:numId="137">
    <w:abstractNumId w:val="29"/>
  </w:num>
  <w:num w:numId="138">
    <w:abstractNumId w:val="138"/>
  </w:num>
  <w:num w:numId="139">
    <w:abstractNumId w:val="57"/>
  </w:num>
  <w:num w:numId="140">
    <w:abstractNumId w:val="96"/>
  </w:num>
  <w:num w:numId="141">
    <w:abstractNumId w:val="146"/>
  </w:num>
  <w:num w:numId="142">
    <w:abstractNumId w:val="35"/>
  </w:num>
  <w:num w:numId="143">
    <w:abstractNumId w:val="46"/>
  </w:num>
  <w:num w:numId="144">
    <w:abstractNumId w:val="154"/>
  </w:num>
  <w:num w:numId="145">
    <w:abstractNumId w:val="93"/>
  </w:num>
  <w:num w:numId="146">
    <w:abstractNumId w:val="91"/>
  </w:num>
  <w:num w:numId="147">
    <w:abstractNumId w:val="15"/>
  </w:num>
  <w:num w:numId="148">
    <w:abstractNumId w:val="18"/>
  </w:num>
  <w:num w:numId="149">
    <w:abstractNumId w:val="130"/>
  </w:num>
  <w:num w:numId="150">
    <w:abstractNumId w:val="42"/>
  </w:num>
  <w:num w:numId="151">
    <w:abstractNumId w:val="129"/>
  </w:num>
  <w:num w:numId="152">
    <w:abstractNumId w:val="66"/>
  </w:num>
  <w:num w:numId="153">
    <w:abstractNumId w:val="152"/>
  </w:num>
  <w:num w:numId="154">
    <w:abstractNumId w:val="36"/>
  </w:num>
  <w:num w:numId="155">
    <w:abstractNumId w:val="63"/>
  </w:num>
  <w:num w:numId="156">
    <w:abstractNumId w:val="32"/>
  </w:num>
  <w:numIdMacAtCleanup w:val="1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hite(ESO), Nicola">
    <w15:presenceInfo w15:providerId="AD" w15:userId="S::nicola.white@uk.nationalgrid.com::e2839df7-63a8-4dbb-a115-2d42d9c9b0f5"/>
  </w15:person>
  <w15:person w15:author="Zhou (ESO), Jo">
    <w15:presenceInfo w15:providerId="AD" w15:userId="S::Jo.Zhou@uk.nationalgrid.com::aa9ebdfa-66cc-4d41-9c26-707639c18e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6654"/>
    <w:rsid w:val="000074DD"/>
    <w:rsid w:val="000078D2"/>
    <w:rsid w:val="000107A5"/>
    <w:rsid w:val="00010E4A"/>
    <w:rsid w:val="00011218"/>
    <w:rsid w:val="00011F17"/>
    <w:rsid w:val="00012AE9"/>
    <w:rsid w:val="00013841"/>
    <w:rsid w:val="00014530"/>
    <w:rsid w:val="0001527C"/>
    <w:rsid w:val="000154F5"/>
    <w:rsid w:val="00016605"/>
    <w:rsid w:val="00017715"/>
    <w:rsid w:val="00017BE1"/>
    <w:rsid w:val="00020007"/>
    <w:rsid w:val="0002015C"/>
    <w:rsid w:val="000215F8"/>
    <w:rsid w:val="00021731"/>
    <w:rsid w:val="00022EED"/>
    <w:rsid w:val="0002438E"/>
    <w:rsid w:val="000252C8"/>
    <w:rsid w:val="000263A4"/>
    <w:rsid w:val="00026522"/>
    <w:rsid w:val="00027216"/>
    <w:rsid w:val="00030743"/>
    <w:rsid w:val="00031E7C"/>
    <w:rsid w:val="00032767"/>
    <w:rsid w:val="00032D9A"/>
    <w:rsid w:val="00034FFB"/>
    <w:rsid w:val="00040B1E"/>
    <w:rsid w:val="00040FF1"/>
    <w:rsid w:val="00044A37"/>
    <w:rsid w:val="0004506F"/>
    <w:rsid w:val="00045598"/>
    <w:rsid w:val="000471C6"/>
    <w:rsid w:val="000500FB"/>
    <w:rsid w:val="00050251"/>
    <w:rsid w:val="00051F30"/>
    <w:rsid w:val="00052684"/>
    <w:rsid w:val="000540A5"/>
    <w:rsid w:val="0005481E"/>
    <w:rsid w:val="00055182"/>
    <w:rsid w:val="00055194"/>
    <w:rsid w:val="00055F42"/>
    <w:rsid w:val="00056367"/>
    <w:rsid w:val="0005639D"/>
    <w:rsid w:val="00056A44"/>
    <w:rsid w:val="000577C8"/>
    <w:rsid w:val="00061669"/>
    <w:rsid w:val="00062DF0"/>
    <w:rsid w:val="000651E2"/>
    <w:rsid w:val="000653DC"/>
    <w:rsid w:val="00065C12"/>
    <w:rsid w:val="00070AA7"/>
    <w:rsid w:val="00071797"/>
    <w:rsid w:val="00072371"/>
    <w:rsid w:val="00073C3B"/>
    <w:rsid w:val="00075548"/>
    <w:rsid w:val="00075922"/>
    <w:rsid w:val="00075B1C"/>
    <w:rsid w:val="00075ED1"/>
    <w:rsid w:val="00080C2B"/>
    <w:rsid w:val="0008172A"/>
    <w:rsid w:val="00081F1C"/>
    <w:rsid w:val="00082293"/>
    <w:rsid w:val="0008330F"/>
    <w:rsid w:val="00084189"/>
    <w:rsid w:val="000853AA"/>
    <w:rsid w:val="00085C3E"/>
    <w:rsid w:val="00086480"/>
    <w:rsid w:val="00086F2F"/>
    <w:rsid w:val="00090F85"/>
    <w:rsid w:val="0009105F"/>
    <w:rsid w:val="00092143"/>
    <w:rsid w:val="00093B9A"/>
    <w:rsid w:val="00094004"/>
    <w:rsid w:val="0009434C"/>
    <w:rsid w:val="00094C68"/>
    <w:rsid w:val="00095307"/>
    <w:rsid w:val="00095668"/>
    <w:rsid w:val="00096D2C"/>
    <w:rsid w:val="00097BB1"/>
    <w:rsid w:val="00097CD6"/>
    <w:rsid w:val="000A006D"/>
    <w:rsid w:val="000A0DF6"/>
    <w:rsid w:val="000A1611"/>
    <w:rsid w:val="000A2588"/>
    <w:rsid w:val="000A2998"/>
    <w:rsid w:val="000A2CDE"/>
    <w:rsid w:val="000A3222"/>
    <w:rsid w:val="000A377A"/>
    <w:rsid w:val="000A48CA"/>
    <w:rsid w:val="000A59D4"/>
    <w:rsid w:val="000A5F5E"/>
    <w:rsid w:val="000A6054"/>
    <w:rsid w:val="000B0F91"/>
    <w:rsid w:val="000B2D6A"/>
    <w:rsid w:val="000B423D"/>
    <w:rsid w:val="000B44AF"/>
    <w:rsid w:val="000B6426"/>
    <w:rsid w:val="000B6C0D"/>
    <w:rsid w:val="000C20EF"/>
    <w:rsid w:val="000C2602"/>
    <w:rsid w:val="000C4E5B"/>
    <w:rsid w:val="000C6091"/>
    <w:rsid w:val="000C63E3"/>
    <w:rsid w:val="000C6767"/>
    <w:rsid w:val="000C6F2B"/>
    <w:rsid w:val="000C7487"/>
    <w:rsid w:val="000C762C"/>
    <w:rsid w:val="000C7B9C"/>
    <w:rsid w:val="000D0E2E"/>
    <w:rsid w:val="000D1FBD"/>
    <w:rsid w:val="000D2008"/>
    <w:rsid w:val="000D4224"/>
    <w:rsid w:val="000D5C05"/>
    <w:rsid w:val="000D6BC2"/>
    <w:rsid w:val="000E0440"/>
    <w:rsid w:val="000E0B66"/>
    <w:rsid w:val="000E0EB0"/>
    <w:rsid w:val="000E1689"/>
    <w:rsid w:val="000E1C2E"/>
    <w:rsid w:val="000E32FD"/>
    <w:rsid w:val="000E3CD5"/>
    <w:rsid w:val="000E4799"/>
    <w:rsid w:val="000E49BE"/>
    <w:rsid w:val="000E4B05"/>
    <w:rsid w:val="000E5672"/>
    <w:rsid w:val="000E5D25"/>
    <w:rsid w:val="000E61DE"/>
    <w:rsid w:val="000E68CE"/>
    <w:rsid w:val="000E6AD1"/>
    <w:rsid w:val="000F0DAB"/>
    <w:rsid w:val="000F13DA"/>
    <w:rsid w:val="000F549D"/>
    <w:rsid w:val="000F5B9E"/>
    <w:rsid w:val="000F71E1"/>
    <w:rsid w:val="000F7736"/>
    <w:rsid w:val="00101D61"/>
    <w:rsid w:val="00101E15"/>
    <w:rsid w:val="001022F7"/>
    <w:rsid w:val="001028D1"/>
    <w:rsid w:val="00102B50"/>
    <w:rsid w:val="001046D7"/>
    <w:rsid w:val="001048BC"/>
    <w:rsid w:val="00105172"/>
    <w:rsid w:val="00106384"/>
    <w:rsid w:val="00106DEA"/>
    <w:rsid w:val="00107096"/>
    <w:rsid w:val="00107BE4"/>
    <w:rsid w:val="001108DA"/>
    <w:rsid w:val="00111082"/>
    <w:rsid w:val="001119E7"/>
    <w:rsid w:val="00111E40"/>
    <w:rsid w:val="00111FB6"/>
    <w:rsid w:val="0011211F"/>
    <w:rsid w:val="00113064"/>
    <w:rsid w:val="00114FE3"/>
    <w:rsid w:val="00116385"/>
    <w:rsid w:val="00117916"/>
    <w:rsid w:val="00120398"/>
    <w:rsid w:val="001214BA"/>
    <w:rsid w:val="001217D7"/>
    <w:rsid w:val="00122241"/>
    <w:rsid w:val="00122674"/>
    <w:rsid w:val="00123844"/>
    <w:rsid w:val="001242FF"/>
    <w:rsid w:val="00125177"/>
    <w:rsid w:val="00125F43"/>
    <w:rsid w:val="00126F53"/>
    <w:rsid w:val="0012779E"/>
    <w:rsid w:val="00130444"/>
    <w:rsid w:val="00131654"/>
    <w:rsid w:val="00131CDB"/>
    <w:rsid w:val="00133479"/>
    <w:rsid w:val="001341C9"/>
    <w:rsid w:val="00134C1E"/>
    <w:rsid w:val="00134F53"/>
    <w:rsid w:val="001369BF"/>
    <w:rsid w:val="0013729E"/>
    <w:rsid w:val="00137774"/>
    <w:rsid w:val="00142062"/>
    <w:rsid w:val="00143668"/>
    <w:rsid w:val="0014378F"/>
    <w:rsid w:val="0014396C"/>
    <w:rsid w:val="00145649"/>
    <w:rsid w:val="0014590A"/>
    <w:rsid w:val="00147FF2"/>
    <w:rsid w:val="0015055E"/>
    <w:rsid w:val="0015078D"/>
    <w:rsid w:val="00151DD6"/>
    <w:rsid w:val="001531A0"/>
    <w:rsid w:val="0015399A"/>
    <w:rsid w:val="00154E32"/>
    <w:rsid w:val="00154E93"/>
    <w:rsid w:val="0015522B"/>
    <w:rsid w:val="001553FA"/>
    <w:rsid w:val="00155913"/>
    <w:rsid w:val="00155DC3"/>
    <w:rsid w:val="001564B9"/>
    <w:rsid w:val="00156BE3"/>
    <w:rsid w:val="00157AE4"/>
    <w:rsid w:val="00160650"/>
    <w:rsid w:val="00160815"/>
    <w:rsid w:val="001610D5"/>
    <w:rsid w:val="00161C5B"/>
    <w:rsid w:val="00161DCC"/>
    <w:rsid w:val="0016297C"/>
    <w:rsid w:val="00163428"/>
    <w:rsid w:val="00163CD4"/>
    <w:rsid w:val="00163EF8"/>
    <w:rsid w:val="001646AB"/>
    <w:rsid w:val="00165B57"/>
    <w:rsid w:val="00167D5C"/>
    <w:rsid w:val="001707AF"/>
    <w:rsid w:val="00170EAD"/>
    <w:rsid w:val="001726D3"/>
    <w:rsid w:val="0017488E"/>
    <w:rsid w:val="00174F9B"/>
    <w:rsid w:val="00175541"/>
    <w:rsid w:val="00175579"/>
    <w:rsid w:val="00175AC6"/>
    <w:rsid w:val="00176827"/>
    <w:rsid w:val="00176CFB"/>
    <w:rsid w:val="001802E3"/>
    <w:rsid w:val="00181125"/>
    <w:rsid w:val="0018183A"/>
    <w:rsid w:val="00181C32"/>
    <w:rsid w:val="00181E7B"/>
    <w:rsid w:val="00181FC2"/>
    <w:rsid w:val="0018223B"/>
    <w:rsid w:val="0018295C"/>
    <w:rsid w:val="001832E2"/>
    <w:rsid w:val="00183425"/>
    <w:rsid w:val="001838D1"/>
    <w:rsid w:val="0018426D"/>
    <w:rsid w:val="00184887"/>
    <w:rsid w:val="001860DC"/>
    <w:rsid w:val="001921D3"/>
    <w:rsid w:val="00192D8E"/>
    <w:rsid w:val="0019332B"/>
    <w:rsid w:val="0019457B"/>
    <w:rsid w:val="00195BB1"/>
    <w:rsid w:val="00196F2F"/>
    <w:rsid w:val="001A10C6"/>
    <w:rsid w:val="001A3ADB"/>
    <w:rsid w:val="001A3C2F"/>
    <w:rsid w:val="001A4C0F"/>
    <w:rsid w:val="001A4F04"/>
    <w:rsid w:val="001A53F5"/>
    <w:rsid w:val="001A585C"/>
    <w:rsid w:val="001B204F"/>
    <w:rsid w:val="001B225D"/>
    <w:rsid w:val="001B3D38"/>
    <w:rsid w:val="001B527A"/>
    <w:rsid w:val="001B52D2"/>
    <w:rsid w:val="001B541C"/>
    <w:rsid w:val="001B6394"/>
    <w:rsid w:val="001B748D"/>
    <w:rsid w:val="001B78C0"/>
    <w:rsid w:val="001C0596"/>
    <w:rsid w:val="001C2698"/>
    <w:rsid w:val="001C458A"/>
    <w:rsid w:val="001C4F1C"/>
    <w:rsid w:val="001C60C1"/>
    <w:rsid w:val="001C6E36"/>
    <w:rsid w:val="001C7554"/>
    <w:rsid w:val="001D0EAE"/>
    <w:rsid w:val="001D503D"/>
    <w:rsid w:val="001D5592"/>
    <w:rsid w:val="001D5A39"/>
    <w:rsid w:val="001D5B4E"/>
    <w:rsid w:val="001D7697"/>
    <w:rsid w:val="001E05AF"/>
    <w:rsid w:val="001E13B4"/>
    <w:rsid w:val="001E180A"/>
    <w:rsid w:val="001E1841"/>
    <w:rsid w:val="001E29AB"/>
    <w:rsid w:val="001E2F70"/>
    <w:rsid w:val="001E4A1C"/>
    <w:rsid w:val="001E569D"/>
    <w:rsid w:val="001F0A7A"/>
    <w:rsid w:val="001F0FA5"/>
    <w:rsid w:val="001F366D"/>
    <w:rsid w:val="001F4EFF"/>
    <w:rsid w:val="001F59A2"/>
    <w:rsid w:val="001F6798"/>
    <w:rsid w:val="001F6986"/>
    <w:rsid w:val="00200710"/>
    <w:rsid w:val="00201DD7"/>
    <w:rsid w:val="002029B0"/>
    <w:rsid w:val="002052BD"/>
    <w:rsid w:val="002054C7"/>
    <w:rsid w:val="002064B2"/>
    <w:rsid w:val="00206D15"/>
    <w:rsid w:val="00207883"/>
    <w:rsid w:val="00211AA8"/>
    <w:rsid w:val="00211C15"/>
    <w:rsid w:val="002134A2"/>
    <w:rsid w:val="00215769"/>
    <w:rsid w:val="00215A0A"/>
    <w:rsid w:val="00215BA8"/>
    <w:rsid w:val="002164E2"/>
    <w:rsid w:val="00220046"/>
    <w:rsid w:val="00221493"/>
    <w:rsid w:val="00221E6F"/>
    <w:rsid w:val="00223151"/>
    <w:rsid w:val="0022315D"/>
    <w:rsid w:val="00225419"/>
    <w:rsid w:val="00226BD7"/>
    <w:rsid w:val="002277C6"/>
    <w:rsid w:val="002279B1"/>
    <w:rsid w:val="00230EC4"/>
    <w:rsid w:val="002315FD"/>
    <w:rsid w:val="00231E51"/>
    <w:rsid w:val="00232166"/>
    <w:rsid w:val="00234716"/>
    <w:rsid w:val="00234735"/>
    <w:rsid w:val="0024046E"/>
    <w:rsid w:val="002405C5"/>
    <w:rsid w:val="00240AC9"/>
    <w:rsid w:val="002412ED"/>
    <w:rsid w:val="002417E1"/>
    <w:rsid w:val="00241B39"/>
    <w:rsid w:val="00241EE9"/>
    <w:rsid w:val="002432B3"/>
    <w:rsid w:val="002433F2"/>
    <w:rsid w:val="00243859"/>
    <w:rsid w:val="002439CF"/>
    <w:rsid w:val="00243AB2"/>
    <w:rsid w:val="00244F2D"/>
    <w:rsid w:val="0025125A"/>
    <w:rsid w:val="00251585"/>
    <w:rsid w:val="00252A58"/>
    <w:rsid w:val="00253356"/>
    <w:rsid w:val="002537D9"/>
    <w:rsid w:val="00254085"/>
    <w:rsid w:val="00255710"/>
    <w:rsid w:val="0025584B"/>
    <w:rsid w:val="002573BD"/>
    <w:rsid w:val="00257685"/>
    <w:rsid w:val="00257B33"/>
    <w:rsid w:val="00257F38"/>
    <w:rsid w:val="002634CC"/>
    <w:rsid w:val="00263E6A"/>
    <w:rsid w:val="00264240"/>
    <w:rsid w:val="00264B18"/>
    <w:rsid w:val="00264D2A"/>
    <w:rsid w:val="002663F4"/>
    <w:rsid w:val="00266795"/>
    <w:rsid w:val="00267468"/>
    <w:rsid w:val="00267733"/>
    <w:rsid w:val="00271288"/>
    <w:rsid w:val="00271E09"/>
    <w:rsid w:val="0027251C"/>
    <w:rsid w:val="002750EB"/>
    <w:rsid w:val="002756D2"/>
    <w:rsid w:val="002765EC"/>
    <w:rsid w:val="00277C7B"/>
    <w:rsid w:val="00277DA2"/>
    <w:rsid w:val="00281D43"/>
    <w:rsid w:val="0028355C"/>
    <w:rsid w:val="00283A4D"/>
    <w:rsid w:val="00284AF5"/>
    <w:rsid w:val="0028520F"/>
    <w:rsid w:val="00285476"/>
    <w:rsid w:val="00290678"/>
    <w:rsid w:val="002919F2"/>
    <w:rsid w:val="002929B6"/>
    <w:rsid w:val="00292F01"/>
    <w:rsid w:val="00292FD3"/>
    <w:rsid w:val="00293FCF"/>
    <w:rsid w:val="00295939"/>
    <w:rsid w:val="002962CB"/>
    <w:rsid w:val="0029643D"/>
    <w:rsid w:val="00296A99"/>
    <w:rsid w:val="00296B2C"/>
    <w:rsid w:val="00297363"/>
    <w:rsid w:val="002A00C7"/>
    <w:rsid w:val="002A0453"/>
    <w:rsid w:val="002A0607"/>
    <w:rsid w:val="002A0E2F"/>
    <w:rsid w:val="002A0F45"/>
    <w:rsid w:val="002A1B08"/>
    <w:rsid w:val="002A1EFB"/>
    <w:rsid w:val="002A2160"/>
    <w:rsid w:val="002A2617"/>
    <w:rsid w:val="002A26AF"/>
    <w:rsid w:val="002A4368"/>
    <w:rsid w:val="002A5420"/>
    <w:rsid w:val="002A68E3"/>
    <w:rsid w:val="002A6AAB"/>
    <w:rsid w:val="002A774A"/>
    <w:rsid w:val="002B0D65"/>
    <w:rsid w:val="002B0EF7"/>
    <w:rsid w:val="002B3AA9"/>
    <w:rsid w:val="002B4948"/>
    <w:rsid w:val="002B582D"/>
    <w:rsid w:val="002B6715"/>
    <w:rsid w:val="002B6746"/>
    <w:rsid w:val="002B731C"/>
    <w:rsid w:val="002C2843"/>
    <w:rsid w:val="002C31CC"/>
    <w:rsid w:val="002C32C2"/>
    <w:rsid w:val="002C41D0"/>
    <w:rsid w:val="002C4D6E"/>
    <w:rsid w:val="002C5186"/>
    <w:rsid w:val="002C5306"/>
    <w:rsid w:val="002C7719"/>
    <w:rsid w:val="002D039F"/>
    <w:rsid w:val="002D24ED"/>
    <w:rsid w:val="002D28A6"/>
    <w:rsid w:val="002D39D2"/>
    <w:rsid w:val="002D3EB8"/>
    <w:rsid w:val="002D401D"/>
    <w:rsid w:val="002D52EC"/>
    <w:rsid w:val="002D6A12"/>
    <w:rsid w:val="002D6C15"/>
    <w:rsid w:val="002D6CE2"/>
    <w:rsid w:val="002D70D9"/>
    <w:rsid w:val="002D7AF1"/>
    <w:rsid w:val="002E0A87"/>
    <w:rsid w:val="002E0EDA"/>
    <w:rsid w:val="002E2177"/>
    <w:rsid w:val="002E217F"/>
    <w:rsid w:val="002E27B8"/>
    <w:rsid w:val="002E4D34"/>
    <w:rsid w:val="002E57F2"/>
    <w:rsid w:val="002E7341"/>
    <w:rsid w:val="002F1FB7"/>
    <w:rsid w:val="002F229A"/>
    <w:rsid w:val="002F2682"/>
    <w:rsid w:val="002F2A99"/>
    <w:rsid w:val="002F3F7D"/>
    <w:rsid w:val="002F4E01"/>
    <w:rsid w:val="002F52A1"/>
    <w:rsid w:val="002F68C7"/>
    <w:rsid w:val="002F752A"/>
    <w:rsid w:val="00301382"/>
    <w:rsid w:val="003020CE"/>
    <w:rsid w:val="00302133"/>
    <w:rsid w:val="00302E57"/>
    <w:rsid w:val="0030347C"/>
    <w:rsid w:val="00305056"/>
    <w:rsid w:val="0031044E"/>
    <w:rsid w:val="00311B96"/>
    <w:rsid w:val="003125BD"/>
    <w:rsid w:val="00312C5D"/>
    <w:rsid w:val="00312ECD"/>
    <w:rsid w:val="003133D5"/>
    <w:rsid w:val="00315AF6"/>
    <w:rsid w:val="0031627A"/>
    <w:rsid w:val="00316591"/>
    <w:rsid w:val="003176E3"/>
    <w:rsid w:val="00320E3B"/>
    <w:rsid w:val="00322858"/>
    <w:rsid w:val="00323FA7"/>
    <w:rsid w:val="00325397"/>
    <w:rsid w:val="00325888"/>
    <w:rsid w:val="00325A1E"/>
    <w:rsid w:val="00325B74"/>
    <w:rsid w:val="00331FAC"/>
    <w:rsid w:val="00333CCF"/>
    <w:rsid w:val="00333FBF"/>
    <w:rsid w:val="003341EE"/>
    <w:rsid w:val="00334D5B"/>
    <w:rsid w:val="00335ED8"/>
    <w:rsid w:val="00335EE3"/>
    <w:rsid w:val="0033649F"/>
    <w:rsid w:val="00336708"/>
    <w:rsid w:val="00337BA5"/>
    <w:rsid w:val="00340098"/>
    <w:rsid w:val="00341656"/>
    <w:rsid w:val="00341953"/>
    <w:rsid w:val="003432F4"/>
    <w:rsid w:val="00343D36"/>
    <w:rsid w:val="00343E75"/>
    <w:rsid w:val="00344196"/>
    <w:rsid w:val="00344242"/>
    <w:rsid w:val="0034465B"/>
    <w:rsid w:val="00344682"/>
    <w:rsid w:val="00344B08"/>
    <w:rsid w:val="00344B91"/>
    <w:rsid w:val="00344D48"/>
    <w:rsid w:val="00344E40"/>
    <w:rsid w:val="003451C1"/>
    <w:rsid w:val="003456A2"/>
    <w:rsid w:val="00345D32"/>
    <w:rsid w:val="00346242"/>
    <w:rsid w:val="003471DE"/>
    <w:rsid w:val="003474B0"/>
    <w:rsid w:val="00347AC7"/>
    <w:rsid w:val="00350610"/>
    <w:rsid w:val="00352711"/>
    <w:rsid w:val="00352E2F"/>
    <w:rsid w:val="00354708"/>
    <w:rsid w:val="00354B7D"/>
    <w:rsid w:val="00356932"/>
    <w:rsid w:val="00356B2C"/>
    <w:rsid w:val="0035728C"/>
    <w:rsid w:val="00357487"/>
    <w:rsid w:val="0035783F"/>
    <w:rsid w:val="00357B19"/>
    <w:rsid w:val="0036133D"/>
    <w:rsid w:val="00361C06"/>
    <w:rsid w:val="00362C3F"/>
    <w:rsid w:val="00363A7D"/>
    <w:rsid w:val="00363C46"/>
    <w:rsid w:val="00363D4E"/>
    <w:rsid w:val="00364974"/>
    <w:rsid w:val="00367DCF"/>
    <w:rsid w:val="00371844"/>
    <w:rsid w:val="003728C2"/>
    <w:rsid w:val="00373181"/>
    <w:rsid w:val="0037417B"/>
    <w:rsid w:val="003749C6"/>
    <w:rsid w:val="00374A74"/>
    <w:rsid w:val="00374D63"/>
    <w:rsid w:val="00374FB8"/>
    <w:rsid w:val="00374FED"/>
    <w:rsid w:val="0037518E"/>
    <w:rsid w:val="00375D43"/>
    <w:rsid w:val="0038021A"/>
    <w:rsid w:val="00382049"/>
    <w:rsid w:val="00383133"/>
    <w:rsid w:val="003834EC"/>
    <w:rsid w:val="003842C9"/>
    <w:rsid w:val="003842D8"/>
    <w:rsid w:val="00385600"/>
    <w:rsid w:val="003857B7"/>
    <w:rsid w:val="00386337"/>
    <w:rsid w:val="00386429"/>
    <w:rsid w:val="00387767"/>
    <w:rsid w:val="00391019"/>
    <w:rsid w:val="0039188A"/>
    <w:rsid w:val="00392BAF"/>
    <w:rsid w:val="003935C2"/>
    <w:rsid w:val="00394757"/>
    <w:rsid w:val="00394C5C"/>
    <w:rsid w:val="00394FE9"/>
    <w:rsid w:val="0039524C"/>
    <w:rsid w:val="00395496"/>
    <w:rsid w:val="00395F98"/>
    <w:rsid w:val="00397CFE"/>
    <w:rsid w:val="003A0CB9"/>
    <w:rsid w:val="003A12C5"/>
    <w:rsid w:val="003A1D6F"/>
    <w:rsid w:val="003A228D"/>
    <w:rsid w:val="003A2E7E"/>
    <w:rsid w:val="003A3748"/>
    <w:rsid w:val="003A3A2A"/>
    <w:rsid w:val="003A3EEF"/>
    <w:rsid w:val="003A42E9"/>
    <w:rsid w:val="003A5D94"/>
    <w:rsid w:val="003A66EC"/>
    <w:rsid w:val="003A7185"/>
    <w:rsid w:val="003A74B8"/>
    <w:rsid w:val="003B066B"/>
    <w:rsid w:val="003B0C47"/>
    <w:rsid w:val="003B102A"/>
    <w:rsid w:val="003B3610"/>
    <w:rsid w:val="003B367B"/>
    <w:rsid w:val="003B39AC"/>
    <w:rsid w:val="003B412F"/>
    <w:rsid w:val="003B45D4"/>
    <w:rsid w:val="003B4DB7"/>
    <w:rsid w:val="003B5F01"/>
    <w:rsid w:val="003B5FA2"/>
    <w:rsid w:val="003B6ADC"/>
    <w:rsid w:val="003C086B"/>
    <w:rsid w:val="003C11FF"/>
    <w:rsid w:val="003C143D"/>
    <w:rsid w:val="003C1558"/>
    <w:rsid w:val="003C1C36"/>
    <w:rsid w:val="003C1F3F"/>
    <w:rsid w:val="003C372A"/>
    <w:rsid w:val="003C3931"/>
    <w:rsid w:val="003C40F8"/>
    <w:rsid w:val="003C4131"/>
    <w:rsid w:val="003C5138"/>
    <w:rsid w:val="003C6419"/>
    <w:rsid w:val="003C70BF"/>
    <w:rsid w:val="003D00D4"/>
    <w:rsid w:val="003D1390"/>
    <w:rsid w:val="003D1763"/>
    <w:rsid w:val="003D20FC"/>
    <w:rsid w:val="003D2A23"/>
    <w:rsid w:val="003D2D67"/>
    <w:rsid w:val="003D6656"/>
    <w:rsid w:val="003D6EF1"/>
    <w:rsid w:val="003D7186"/>
    <w:rsid w:val="003E0308"/>
    <w:rsid w:val="003E0B88"/>
    <w:rsid w:val="003E111F"/>
    <w:rsid w:val="003E296E"/>
    <w:rsid w:val="003E2B94"/>
    <w:rsid w:val="003E2D8A"/>
    <w:rsid w:val="003E310A"/>
    <w:rsid w:val="003E40AA"/>
    <w:rsid w:val="003E4970"/>
    <w:rsid w:val="003E5CAA"/>
    <w:rsid w:val="003E63C6"/>
    <w:rsid w:val="003E6CAC"/>
    <w:rsid w:val="003E6EB7"/>
    <w:rsid w:val="003F0AD3"/>
    <w:rsid w:val="003F0B2E"/>
    <w:rsid w:val="003F0CEF"/>
    <w:rsid w:val="003F2396"/>
    <w:rsid w:val="003F25F2"/>
    <w:rsid w:val="003F2C15"/>
    <w:rsid w:val="003F38EB"/>
    <w:rsid w:val="003F7BED"/>
    <w:rsid w:val="003F7E70"/>
    <w:rsid w:val="004004A5"/>
    <w:rsid w:val="00403178"/>
    <w:rsid w:val="004035B2"/>
    <w:rsid w:val="0040373D"/>
    <w:rsid w:val="00404A52"/>
    <w:rsid w:val="00405263"/>
    <w:rsid w:val="00405583"/>
    <w:rsid w:val="00406938"/>
    <w:rsid w:val="00406BC7"/>
    <w:rsid w:val="00407433"/>
    <w:rsid w:val="0040792B"/>
    <w:rsid w:val="004118CC"/>
    <w:rsid w:val="004138CB"/>
    <w:rsid w:val="00414835"/>
    <w:rsid w:val="00415BB3"/>
    <w:rsid w:val="004166CE"/>
    <w:rsid w:val="004200AB"/>
    <w:rsid w:val="0042125C"/>
    <w:rsid w:val="00421BFA"/>
    <w:rsid w:val="00423464"/>
    <w:rsid w:val="00423F50"/>
    <w:rsid w:val="004248A1"/>
    <w:rsid w:val="004248BD"/>
    <w:rsid w:val="00427C55"/>
    <w:rsid w:val="0043049E"/>
    <w:rsid w:val="00431122"/>
    <w:rsid w:val="004325A6"/>
    <w:rsid w:val="0043581A"/>
    <w:rsid w:val="00436045"/>
    <w:rsid w:val="00436EF5"/>
    <w:rsid w:val="0044067A"/>
    <w:rsid w:val="0044461A"/>
    <w:rsid w:val="00444FC7"/>
    <w:rsid w:val="00445ACF"/>
    <w:rsid w:val="00446C7E"/>
    <w:rsid w:val="004473D1"/>
    <w:rsid w:val="00447ADB"/>
    <w:rsid w:val="00452493"/>
    <w:rsid w:val="00452586"/>
    <w:rsid w:val="004533CD"/>
    <w:rsid w:val="00455343"/>
    <w:rsid w:val="0045707F"/>
    <w:rsid w:val="004573B7"/>
    <w:rsid w:val="00457552"/>
    <w:rsid w:val="004600D9"/>
    <w:rsid w:val="00460223"/>
    <w:rsid w:val="00460ACC"/>
    <w:rsid w:val="00460B1E"/>
    <w:rsid w:val="004615D3"/>
    <w:rsid w:val="004633BA"/>
    <w:rsid w:val="00465617"/>
    <w:rsid w:val="00465E2B"/>
    <w:rsid w:val="00466EF2"/>
    <w:rsid w:val="00467770"/>
    <w:rsid w:val="00471666"/>
    <w:rsid w:val="00471DFA"/>
    <w:rsid w:val="004753C4"/>
    <w:rsid w:val="00475DC1"/>
    <w:rsid w:val="00476BC2"/>
    <w:rsid w:val="0048055F"/>
    <w:rsid w:val="00481157"/>
    <w:rsid w:val="0048210A"/>
    <w:rsid w:val="00482A53"/>
    <w:rsid w:val="00482EF5"/>
    <w:rsid w:val="00483C56"/>
    <w:rsid w:val="00483F76"/>
    <w:rsid w:val="00486D61"/>
    <w:rsid w:val="00486E58"/>
    <w:rsid w:val="004872A4"/>
    <w:rsid w:val="00490742"/>
    <w:rsid w:val="00490DB2"/>
    <w:rsid w:val="00491670"/>
    <w:rsid w:val="0049244D"/>
    <w:rsid w:val="0049425D"/>
    <w:rsid w:val="0049533B"/>
    <w:rsid w:val="00496335"/>
    <w:rsid w:val="0049643C"/>
    <w:rsid w:val="004A040C"/>
    <w:rsid w:val="004A06B6"/>
    <w:rsid w:val="004A0C22"/>
    <w:rsid w:val="004A0C48"/>
    <w:rsid w:val="004A371B"/>
    <w:rsid w:val="004A7AA0"/>
    <w:rsid w:val="004A7B56"/>
    <w:rsid w:val="004A7D6D"/>
    <w:rsid w:val="004B04B2"/>
    <w:rsid w:val="004B071F"/>
    <w:rsid w:val="004B1232"/>
    <w:rsid w:val="004B2068"/>
    <w:rsid w:val="004B20F9"/>
    <w:rsid w:val="004B26AD"/>
    <w:rsid w:val="004B34CD"/>
    <w:rsid w:val="004B35B7"/>
    <w:rsid w:val="004B39C3"/>
    <w:rsid w:val="004B3A53"/>
    <w:rsid w:val="004B41C8"/>
    <w:rsid w:val="004B41F0"/>
    <w:rsid w:val="004B43B1"/>
    <w:rsid w:val="004B479E"/>
    <w:rsid w:val="004B4EBF"/>
    <w:rsid w:val="004B5F93"/>
    <w:rsid w:val="004B6209"/>
    <w:rsid w:val="004B732B"/>
    <w:rsid w:val="004B79B6"/>
    <w:rsid w:val="004C1A97"/>
    <w:rsid w:val="004C1DC2"/>
    <w:rsid w:val="004C263D"/>
    <w:rsid w:val="004C27AA"/>
    <w:rsid w:val="004C52B1"/>
    <w:rsid w:val="004C5805"/>
    <w:rsid w:val="004C6079"/>
    <w:rsid w:val="004D1492"/>
    <w:rsid w:val="004D226E"/>
    <w:rsid w:val="004D2270"/>
    <w:rsid w:val="004D2568"/>
    <w:rsid w:val="004D2CEE"/>
    <w:rsid w:val="004D3E10"/>
    <w:rsid w:val="004D3E99"/>
    <w:rsid w:val="004D456F"/>
    <w:rsid w:val="004D5049"/>
    <w:rsid w:val="004D5385"/>
    <w:rsid w:val="004D5BDE"/>
    <w:rsid w:val="004D5D9E"/>
    <w:rsid w:val="004D7893"/>
    <w:rsid w:val="004E050C"/>
    <w:rsid w:val="004E126C"/>
    <w:rsid w:val="004E2007"/>
    <w:rsid w:val="004E4D0B"/>
    <w:rsid w:val="004E668E"/>
    <w:rsid w:val="004E6767"/>
    <w:rsid w:val="004E7F07"/>
    <w:rsid w:val="004F04BE"/>
    <w:rsid w:val="004F0744"/>
    <w:rsid w:val="004F1783"/>
    <w:rsid w:val="004F1D20"/>
    <w:rsid w:val="004F21C4"/>
    <w:rsid w:val="004F224B"/>
    <w:rsid w:val="004F4D8C"/>
    <w:rsid w:val="004F4E43"/>
    <w:rsid w:val="004F5CE7"/>
    <w:rsid w:val="00500B9F"/>
    <w:rsid w:val="00502CC1"/>
    <w:rsid w:val="00502E76"/>
    <w:rsid w:val="00503E7B"/>
    <w:rsid w:val="005062B9"/>
    <w:rsid w:val="005065B4"/>
    <w:rsid w:val="00510321"/>
    <w:rsid w:val="00510332"/>
    <w:rsid w:val="00510576"/>
    <w:rsid w:val="00511C82"/>
    <w:rsid w:val="00511E00"/>
    <w:rsid w:val="00513C11"/>
    <w:rsid w:val="00517153"/>
    <w:rsid w:val="00517921"/>
    <w:rsid w:val="00517AA2"/>
    <w:rsid w:val="00517D22"/>
    <w:rsid w:val="005215B8"/>
    <w:rsid w:val="005227B6"/>
    <w:rsid w:val="00522C44"/>
    <w:rsid w:val="005260D7"/>
    <w:rsid w:val="00526C5D"/>
    <w:rsid w:val="00530B59"/>
    <w:rsid w:val="0053373B"/>
    <w:rsid w:val="00535658"/>
    <w:rsid w:val="0054001C"/>
    <w:rsid w:val="0054069F"/>
    <w:rsid w:val="00541020"/>
    <w:rsid w:val="005420A2"/>
    <w:rsid w:val="00542E97"/>
    <w:rsid w:val="00543982"/>
    <w:rsid w:val="00543A22"/>
    <w:rsid w:val="0054429B"/>
    <w:rsid w:val="005446F2"/>
    <w:rsid w:val="00546662"/>
    <w:rsid w:val="00547FFB"/>
    <w:rsid w:val="00550AED"/>
    <w:rsid w:val="00550BFF"/>
    <w:rsid w:val="00551135"/>
    <w:rsid w:val="0055217C"/>
    <w:rsid w:val="00552915"/>
    <w:rsid w:val="00552A09"/>
    <w:rsid w:val="00552A83"/>
    <w:rsid w:val="00554848"/>
    <w:rsid w:val="005564EA"/>
    <w:rsid w:val="00556B6D"/>
    <w:rsid w:val="0055729B"/>
    <w:rsid w:val="00560643"/>
    <w:rsid w:val="00560A61"/>
    <w:rsid w:val="005629FC"/>
    <w:rsid w:val="00562EA5"/>
    <w:rsid w:val="00563069"/>
    <w:rsid w:val="00565919"/>
    <w:rsid w:val="005659DE"/>
    <w:rsid w:val="005678F1"/>
    <w:rsid w:val="00570612"/>
    <w:rsid w:val="00571404"/>
    <w:rsid w:val="0057184C"/>
    <w:rsid w:val="00574926"/>
    <w:rsid w:val="00575253"/>
    <w:rsid w:val="00575BBD"/>
    <w:rsid w:val="00576A52"/>
    <w:rsid w:val="00576D2E"/>
    <w:rsid w:val="005804AC"/>
    <w:rsid w:val="005807B0"/>
    <w:rsid w:val="005840E5"/>
    <w:rsid w:val="00585305"/>
    <w:rsid w:val="0058582E"/>
    <w:rsid w:val="00585B0A"/>
    <w:rsid w:val="005861D2"/>
    <w:rsid w:val="00586A0C"/>
    <w:rsid w:val="0058733E"/>
    <w:rsid w:val="00587C69"/>
    <w:rsid w:val="00591582"/>
    <w:rsid w:val="005920B5"/>
    <w:rsid w:val="00592E3C"/>
    <w:rsid w:val="00594736"/>
    <w:rsid w:val="005955A7"/>
    <w:rsid w:val="005957C5"/>
    <w:rsid w:val="00597054"/>
    <w:rsid w:val="005A011C"/>
    <w:rsid w:val="005A1262"/>
    <w:rsid w:val="005A256C"/>
    <w:rsid w:val="005A2CC7"/>
    <w:rsid w:val="005A2CD8"/>
    <w:rsid w:val="005A2EEF"/>
    <w:rsid w:val="005A3668"/>
    <w:rsid w:val="005A36DF"/>
    <w:rsid w:val="005A3825"/>
    <w:rsid w:val="005A3C00"/>
    <w:rsid w:val="005A4338"/>
    <w:rsid w:val="005A509C"/>
    <w:rsid w:val="005A5B3D"/>
    <w:rsid w:val="005A5FAA"/>
    <w:rsid w:val="005A6027"/>
    <w:rsid w:val="005A73C9"/>
    <w:rsid w:val="005B009B"/>
    <w:rsid w:val="005B0126"/>
    <w:rsid w:val="005B18DE"/>
    <w:rsid w:val="005B213F"/>
    <w:rsid w:val="005B2D94"/>
    <w:rsid w:val="005B2E76"/>
    <w:rsid w:val="005B3509"/>
    <w:rsid w:val="005B50FC"/>
    <w:rsid w:val="005B520A"/>
    <w:rsid w:val="005B64D7"/>
    <w:rsid w:val="005B6ACC"/>
    <w:rsid w:val="005B7436"/>
    <w:rsid w:val="005C05E8"/>
    <w:rsid w:val="005C08F8"/>
    <w:rsid w:val="005C2463"/>
    <w:rsid w:val="005C3455"/>
    <w:rsid w:val="005C53F8"/>
    <w:rsid w:val="005C588D"/>
    <w:rsid w:val="005C67E4"/>
    <w:rsid w:val="005C7335"/>
    <w:rsid w:val="005C7D33"/>
    <w:rsid w:val="005D1309"/>
    <w:rsid w:val="005D1FF8"/>
    <w:rsid w:val="005D2F45"/>
    <w:rsid w:val="005D36AE"/>
    <w:rsid w:val="005D4A32"/>
    <w:rsid w:val="005D4BD5"/>
    <w:rsid w:val="005D5C05"/>
    <w:rsid w:val="005D65CB"/>
    <w:rsid w:val="005D7905"/>
    <w:rsid w:val="005E0428"/>
    <w:rsid w:val="005E2E38"/>
    <w:rsid w:val="005E2F48"/>
    <w:rsid w:val="005E3F5C"/>
    <w:rsid w:val="005E6401"/>
    <w:rsid w:val="005E6A84"/>
    <w:rsid w:val="005E705E"/>
    <w:rsid w:val="005E72A7"/>
    <w:rsid w:val="005E7649"/>
    <w:rsid w:val="005E7B83"/>
    <w:rsid w:val="005F0047"/>
    <w:rsid w:val="005F0E41"/>
    <w:rsid w:val="005F13D0"/>
    <w:rsid w:val="005F30C0"/>
    <w:rsid w:val="005F3BB3"/>
    <w:rsid w:val="005F6435"/>
    <w:rsid w:val="005F64F5"/>
    <w:rsid w:val="005F728C"/>
    <w:rsid w:val="00603A8D"/>
    <w:rsid w:val="00605D50"/>
    <w:rsid w:val="00606811"/>
    <w:rsid w:val="00606B4B"/>
    <w:rsid w:val="00607624"/>
    <w:rsid w:val="00607C05"/>
    <w:rsid w:val="00607DD1"/>
    <w:rsid w:val="00610285"/>
    <w:rsid w:val="00611A0F"/>
    <w:rsid w:val="00613037"/>
    <w:rsid w:val="006135CA"/>
    <w:rsid w:val="00613FBE"/>
    <w:rsid w:val="0061512D"/>
    <w:rsid w:val="00616202"/>
    <w:rsid w:val="00616497"/>
    <w:rsid w:val="00620264"/>
    <w:rsid w:val="00620899"/>
    <w:rsid w:val="00621CFF"/>
    <w:rsid w:val="00621D69"/>
    <w:rsid w:val="006224F9"/>
    <w:rsid w:val="00626FF4"/>
    <w:rsid w:val="00630213"/>
    <w:rsid w:val="00633166"/>
    <w:rsid w:val="006331C6"/>
    <w:rsid w:val="0063593C"/>
    <w:rsid w:val="00636937"/>
    <w:rsid w:val="00636B4B"/>
    <w:rsid w:val="00637448"/>
    <w:rsid w:val="00637B81"/>
    <w:rsid w:val="00640D7E"/>
    <w:rsid w:val="00642013"/>
    <w:rsid w:val="00644143"/>
    <w:rsid w:val="006442BB"/>
    <w:rsid w:val="00644A65"/>
    <w:rsid w:val="00645EEE"/>
    <w:rsid w:val="00647393"/>
    <w:rsid w:val="00647551"/>
    <w:rsid w:val="00647A03"/>
    <w:rsid w:val="00647DAA"/>
    <w:rsid w:val="00651050"/>
    <w:rsid w:val="00651FE5"/>
    <w:rsid w:val="00652DF9"/>
    <w:rsid w:val="00653116"/>
    <w:rsid w:val="006540F7"/>
    <w:rsid w:val="00655C86"/>
    <w:rsid w:val="0065616D"/>
    <w:rsid w:val="00656540"/>
    <w:rsid w:val="00657CFF"/>
    <w:rsid w:val="006605E7"/>
    <w:rsid w:val="00660EF7"/>
    <w:rsid w:val="00660FC8"/>
    <w:rsid w:val="00661A29"/>
    <w:rsid w:val="00661D12"/>
    <w:rsid w:val="0066239D"/>
    <w:rsid w:val="006625E3"/>
    <w:rsid w:val="00663A21"/>
    <w:rsid w:val="00663BA4"/>
    <w:rsid w:val="00664987"/>
    <w:rsid w:val="006661FE"/>
    <w:rsid w:val="00670075"/>
    <w:rsid w:val="006719F9"/>
    <w:rsid w:val="00672ACD"/>
    <w:rsid w:val="00673260"/>
    <w:rsid w:val="006733D3"/>
    <w:rsid w:val="006734D7"/>
    <w:rsid w:val="006735D5"/>
    <w:rsid w:val="00674102"/>
    <w:rsid w:val="00674818"/>
    <w:rsid w:val="00674903"/>
    <w:rsid w:val="00674CE2"/>
    <w:rsid w:val="00675F0B"/>
    <w:rsid w:val="006765D4"/>
    <w:rsid w:val="00676B32"/>
    <w:rsid w:val="00677E2A"/>
    <w:rsid w:val="0068046B"/>
    <w:rsid w:val="00681611"/>
    <w:rsid w:val="00681F2C"/>
    <w:rsid w:val="006823C2"/>
    <w:rsid w:val="00682F27"/>
    <w:rsid w:val="00682F83"/>
    <w:rsid w:val="00683DC5"/>
    <w:rsid w:val="00684159"/>
    <w:rsid w:val="00685546"/>
    <w:rsid w:val="00685B83"/>
    <w:rsid w:val="006864BC"/>
    <w:rsid w:val="00686A83"/>
    <w:rsid w:val="0068771F"/>
    <w:rsid w:val="006900E0"/>
    <w:rsid w:val="00690503"/>
    <w:rsid w:val="006911E9"/>
    <w:rsid w:val="00693B79"/>
    <w:rsid w:val="006945A8"/>
    <w:rsid w:val="006946B3"/>
    <w:rsid w:val="006954CB"/>
    <w:rsid w:val="006959AC"/>
    <w:rsid w:val="00696521"/>
    <w:rsid w:val="00696786"/>
    <w:rsid w:val="00696812"/>
    <w:rsid w:val="00696F06"/>
    <w:rsid w:val="00697C43"/>
    <w:rsid w:val="00697E3A"/>
    <w:rsid w:val="006A0EA8"/>
    <w:rsid w:val="006A0EAC"/>
    <w:rsid w:val="006A197E"/>
    <w:rsid w:val="006A1AF2"/>
    <w:rsid w:val="006A1F36"/>
    <w:rsid w:val="006A1F56"/>
    <w:rsid w:val="006A278A"/>
    <w:rsid w:val="006A3752"/>
    <w:rsid w:val="006A3CB3"/>
    <w:rsid w:val="006A4386"/>
    <w:rsid w:val="006A5219"/>
    <w:rsid w:val="006A66A8"/>
    <w:rsid w:val="006A71BA"/>
    <w:rsid w:val="006A7D87"/>
    <w:rsid w:val="006B00F9"/>
    <w:rsid w:val="006B0676"/>
    <w:rsid w:val="006B0CEB"/>
    <w:rsid w:val="006B0F27"/>
    <w:rsid w:val="006B1F85"/>
    <w:rsid w:val="006B1FB1"/>
    <w:rsid w:val="006B24C1"/>
    <w:rsid w:val="006B3635"/>
    <w:rsid w:val="006B4167"/>
    <w:rsid w:val="006B42F4"/>
    <w:rsid w:val="006B4300"/>
    <w:rsid w:val="006B4770"/>
    <w:rsid w:val="006B4863"/>
    <w:rsid w:val="006B4C0B"/>
    <w:rsid w:val="006B5648"/>
    <w:rsid w:val="006B6B42"/>
    <w:rsid w:val="006B763F"/>
    <w:rsid w:val="006B7C7E"/>
    <w:rsid w:val="006C1394"/>
    <w:rsid w:val="006C16EF"/>
    <w:rsid w:val="006C2F95"/>
    <w:rsid w:val="006C3DA5"/>
    <w:rsid w:val="006C4AEB"/>
    <w:rsid w:val="006C5B63"/>
    <w:rsid w:val="006C6A17"/>
    <w:rsid w:val="006C70CD"/>
    <w:rsid w:val="006C799A"/>
    <w:rsid w:val="006C7CB4"/>
    <w:rsid w:val="006D045D"/>
    <w:rsid w:val="006D51F0"/>
    <w:rsid w:val="006D5746"/>
    <w:rsid w:val="006D63A4"/>
    <w:rsid w:val="006D65EA"/>
    <w:rsid w:val="006D66F4"/>
    <w:rsid w:val="006D6A4F"/>
    <w:rsid w:val="006D73E1"/>
    <w:rsid w:val="006D7DFA"/>
    <w:rsid w:val="006E173F"/>
    <w:rsid w:val="006E32EF"/>
    <w:rsid w:val="006E3D1B"/>
    <w:rsid w:val="006E5985"/>
    <w:rsid w:val="006E5C35"/>
    <w:rsid w:val="006F0386"/>
    <w:rsid w:val="006F079A"/>
    <w:rsid w:val="006F14BF"/>
    <w:rsid w:val="006F30B6"/>
    <w:rsid w:val="006F358C"/>
    <w:rsid w:val="006F3C14"/>
    <w:rsid w:val="006F5408"/>
    <w:rsid w:val="006F6079"/>
    <w:rsid w:val="006F60A4"/>
    <w:rsid w:val="006F724B"/>
    <w:rsid w:val="006F73F1"/>
    <w:rsid w:val="006F744C"/>
    <w:rsid w:val="0070040E"/>
    <w:rsid w:val="007004FC"/>
    <w:rsid w:val="00700E59"/>
    <w:rsid w:val="0070178B"/>
    <w:rsid w:val="00701869"/>
    <w:rsid w:val="0070228B"/>
    <w:rsid w:val="007036B4"/>
    <w:rsid w:val="0070624C"/>
    <w:rsid w:val="00706D2A"/>
    <w:rsid w:val="00707B14"/>
    <w:rsid w:val="0071023B"/>
    <w:rsid w:val="0071031B"/>
    <w:rsid w:val="00712929"/>
    <w:rsid w:val="0071323A"/>
    <w:rsid w:val="0071353E"/>
    <w:rsid w:val="00714132"/>
    <w:rsid w:val="00714521"/>
    <w:rsid w:val="0071674B"/>
    <w:rsid w:val="00716A64"/>
    <w:rsid w:val="0071796A"/>
    <w:rsid w:val="007206A9"/>
    <w:rsid w:val="007207E1"/>
    <w:rsid w:val="00721036"/>
    <w:rsid w:val="00722983"/>
    <w:rsid w:val="0072325E"/>
    <w:rsid w:val="00724C38"/>
    <w:rsid w:val="00724E70"/>
    <w:rsid w:val="0072601A"/>
    <w:rsid w:val="00726A1A"/>
    <w:rsid w:val="0072701C"/>
    <w:rsid w:val="00727508"/>
    <w:rsid w:val="007275CA"/>
    <w:rsid w:val="00727806"/>
    <w:rsid w:val="00730189"/>
    <w:rsid w:val="00730F0F"/>
    <w:rsid w:val="00731A49"/>
    <w:rsid w:val="0073635E"/>
    <w:rsid w:val="00736E6F"/>
    <w:rsid w:val="007377BE"/>
    <w:rsid w:val="0074216D"/>
    <w:rsid w:val="00742A6F"/>
    <w:rsid w:val="007444C1"/>
    <w:rsid w:val="00744571"/>
    <w:rsid w:val="00744A2D"/>
    <w:rsid w:val="00744C93"/>
    <w:rsid w:val="00746ACE"/>
    <w:rsid w:val="0074786A"/>
    <w:rsid w:val="007478CA"/>
    <w:rsid w:val="00750515"/>
    <w:rsid w:val="00750EBF"/>
    <w:rsid w:val="00752EF9"/>
    <w:rsid w:val="00754363"/>
    <w:rsid w:val="0075582A"/>
    <w:rsid w:val="00755E2B"/>
    <w:rsid w:val="00756F23"/>
    <w:rsid w:val="00757191"/>
    <w:rsid w:val="00760642"/>
    <w:rsid w:val="00760BF4"/>
    <w:rsid w:val="00760C45"/>
    <w:rsid w:val="00762045"/>
    <w:rsid w:val="007629DF"/>
    <w:rsid w:val="007633D6"/>
    <w:rsid w:val="00763F33"/>
    <w:rsid w:val="00763F3A"/>
    <w:rsid w:val="0076649B"/>
    <w:rsid w:val="007671B3"/>
    <w:rsid w:val="00771769"/>
    <w:rsid w:val="00772045"/>
    <w:rsid w:val="00775F0D"/>
    <w:rsid w:val="00777514"/>
    <w:rsid w:val="00777549"/>
    <w:rsid w:val="0077794D"/>
    <w:rsid w:val="007823C4"/>
    <w:rsid w:val="00785F3A"/>
    <w:rsid w:val="0078610B"/>
    <w:rsid w:val="0078693D"/>
    <w:rsid w:val="00786AEB"/>
    <w:rsid w:val="0078742E"/>
    <w:rsid w:val="00787645"/>
    <w:rsid w:val="007903DC"/>
    <w:rsid w:val="00790C32"/>
    <w:rsid w:val="00790E9C"/>
    <w:rsid w:val="00793AFF"/>
    <w:rsid w:val="00793B88"/>
    <w:rsid w:val="007969CD"/>
    <w:rsid w:val="0079786A"/>
    <w:rsid w:val="00797F4F"/>
    <w:rsid w:val="007A17A9"/>
    <w:rsid w:val="007A2CC6"/>
    <w:rsid w:val="007A4ACA"/>
    <w:rsid w:val="007A56DF"/>
    <w:rsid w:val="007A6B72"/>
    <w:rsid w:val="007A6CB2"/>
    <w:rsid w:val="007A70D2"/>
    <w:rsid w:val="007A7251"/>
    <w:rsid w:val="007B0A41"/>
    <w:rsid w:val="007B23F0"/>
    <w:rsid w:val="007B271D"/>
    <w:rsid w:val="007B32ED"/>
    <w:rsid w:val="007B6107"/>
    <w:rsid w:val="007B6C8D"/>
    <w:rsid w:val="007B6CCD"/>
    <w:rsid w:val="007B738F"/>
    <w:rsid w:val="007C0698"/>
    <w:rsid w:val="007C1506"/>
    <w:rsid w:val="007C2540"/>
    <w:rsid w:val="007C2603"/>
    <w:rsid w:val="007C291F"/>
    <w:rsid w:val="007C44B1"/>
    <w:rsid w:val="007C5392"/>
    <w:rsid w:val="007C5811"/>
    <w:rsid w:val="007C720F"/>
    <w:rsid w:val="007C72D9"/>
    <w:rsid w:val="007D0CB1"/>
    <w:rsid w:val="007D12A4"/>
    <w:rsid w:val="007D2726"/>
    <w:rsid w:val="007D4C51"/>
    <w:rsid w:val="007D4E26"/>
    <w:rsid w:val="007D5EEC"/>
    <w:rsid w:val="007D60DE"/>
    <w:rsid w:val="007D63D6"/>
    <w:rsid w:val="007D6B2F"/>
    <w:rsid w:val="007D7AE4"/>
    <w:rsid w:val="007D7CDC"/>
    <w:rsid w:val="007E0B4D"/>
    <w:rsid w:val="007E0B98"/>
    <w:rsid w:val="007E0EE5"/>
    <w:rsid w:val="007E1149"/>
    <w:rsid w:val="007E1397"/>
    <w:rsid w:val="007E1464"/>
    <w:rsid w:val="007E216D"/>
    <w:rsid w:val="007E24B0"/>
    <w:rsid w:val="007E2ED4"/>
    <w:rsid w:val="007E2F78"/>
    <w:rsid w:val="007E3371"/>
    <w:rsid w:val="007E41E1"/>
    <w:rsid w:val="007E41F3"/>
    <w:rsid w:val="007E5F5E"/>
    <w:rsid w:val="007E7977"/>
    <w:rsid w:val="007E7A4C"/>
    <w:rsid w:val="007E7CA7"/>
    <w:rsid w:val="007F1330"/>
    <w:rsid w:val="007F3346"/>
    <w:rsid w:val="007F44C0"/>
    <w:rsid w:val="007F464B"/>
    <w:rsid w:val="007F4D0A"/>
    <w:rsid w:val="007F556A"/>
    <w:rsid w:val="007F5802"/>
    <w:rsid w:val="007F5B8E"/>
    <w:rsid w:val="007F6D97"/>
    <w:rsid w:val="007F6E25"/>
    <w:rsid w:val="007F6ED5"/>
    <w:rsid w:val="007F7592"/>
    <w:rsid w:val="007F765D"/>
    <w:rsid w:val="007F7A8D"/>
    <w:rsid w:val="00800968"/>
    <w:rsid w:val="00800E60"/>
    <w:rsid w:val="00801605"/>
    <w:rsid w:val="008023BE"/>
    <w:rsid w:val="008028E3"/>
    <w:rsid w:val="008035A1"/>
    <w:rsid w:val="008046DF"/>
    <w:rsid w:val="00804EEF"/>
    <w:rsid w:val="008056C7"/>
    <w:rsid w:val="00805798"/>
    <w:rsid w:val="008062E7"/>
    <w:rsid w:val="00806E9F"/>
    <w:rsid w:val="00807039"/>
    <w:rsid w:val="00807525"/>
    <w:rsid w:val="0081373D"/>
    <w:rsid w:val="008138F7"/>
    <w:rsid w:val="00813905"/>
    <w:rsid w:val="00816450"/>
    <w:rsid w:val="0081729A"/>
    <w:rsid w:val="00817590"/>
    <w:rsid w:val="008208A2"/>
    <w:rsid w:val="0082217D"/>
    <w:rsid w:val="00823644"/>
    <w:rsid w:val="00823C31"/>
    <w:rsid w:val="00824A12"/>
    <w:rsid w:val="0082565B"/>
    <w:rsid w:val="0082585E"/>
    <w:rsid w:val="00825F9A"/>
    <w:rsid w:val="008269E2"/>
    <w:rsid w:val="00827319"/>
    <w:rsid w:val="00830A2F"/>
    <w:rsid w:val="00830EBF"/>
    <w:rsid w:val="00831722"/>
    <w:rsid w:val="008350F0"/>
    <w:rsid w:val="0083519B"/>
    <w:rsid w:val="008402D2"/>
    <w:rsid w:val="00840FA6"/>
    <w:rsid w:val="00842051"/>
    <w:rsid w:val="0084231A"/>
    <w:rsid w:val="008426A8"/>
    <w:rsid w:val="008430AA"/>
    <w:rsid w:val="00843205"/>
    <w:rsid w:val="00845B1F"/>
    <w:rsid w:val="0084619F"/>
    <w:rsid w:val="00846881"/>
    <w:rsid w:val="008468AA"/>
    <w:rsid w:val="00846E2C"/>
    <w:rsid w:val="0084710D"/>
    <w:rsid w:val="00847558"/>
    <w:rsid w:val="00847D54"/>
    <w:rsid w:val="00847D60"/>
    <w:rsid w:val="00847E16"/>
    <w:rsid w:val="00847F65"/>
    <w:rsid w:val="008508EA"/>
    <w:rsid w:val="008517DC"/>
    <w:rsid w:val="00852613"/>
    <w:rsid w:val="008531E0"/>
    <w:rsid w:val="00853AFE"/>
    <w:rsid w:val="008560F5"/>
    <w:rsid w:val="00857640"/>
    <w:rsid w:val="008578BF"/>
    <w:rsid w:val="00857FA3"/>
    <w:rsid w:val="008608AC"/>
    <w:rsid w:val="00860DFC"/>
    <w:rsid w:val="00861EE3"/>
    <w:rsid w:val="00862896"/>
    <w:rsid w:val="00863BCC"/>
    <w:rsid w:val="008660F3"/>
    <w:rsid w:val="008670B8"/>
    <w:rsid w:val="00867CAD"/>
    <w:rsid w:val="00867F74"/>
    <w:rsid w:val="00870007"/>
    <w:rsid w:val="00870BCE"/>
    <w:rsid w:val="00871D19"/>
    <w:rsid w:val="0087436C"/>
    <w:rsid w:val="008748D4"/>
    <w:rsid w:val="00875C85"/>
    <w:rsid w:val="008771C1"/>
    <w:rsid w:val="0087742E"/>
    <w:rsid w:val="00877C18"/>
    <w:rsid w:val="00881C80"/>
    <w:rsid w:val="0088314C"/>
    <w:rsid w:val="00883B69"/>
    <w:rsid w:val="00887323"/>
    <w:rsid w:val="0089010B"/>
    <w:rsid w:val="00890F74"/>
    <w:rsid w:val="00891782"/>
    <w:rsid w:val="00891D82"/>
    <w:rsid w:val="008935DD"/>
    <w:rsid w:val="008944F9"/>
    <w:rsid w:val="008958D0"/>
    <w:rsid w:val="008A12ED"/>
    <w:rsid w:val="008A34B1"/>
    <w:rsid w:val="008A38A9"/>
    <w:rsid w:val="008A3EC7"/>
    <w:rsid w:val="008A52EF"/>
    <w:rsid w:val="008A5EFE"/>
    <w:rsid w:val="008A69FF"/>
    <w:rsid w:val="008A6F91"/>
    <w:rsid w:val="008A757A"/>
    <w:rsid w:val="008A7917"/>
    <w:rsid w:val="008B0F3B"/>
    <w:rsid w:val="008B1237"/>
    <w:rsid w:val="008B23C8"/>
    <w:rsid w:val="008B3985"/>
    <w:rsid w:val="008B51C1"/>
    <w:rsid w:val="008B6B5C"/>
    <w:rsid w:val="008B6E7E"/>
    <w:rsid w:val="008B764C"/>
    <w:rsid w:val="008B7661"/>
    <w:rsid w:val="008B78A2"/>
    <w:rsid w:val="008B7A92"/>
    <w:rsid w:val="008B7DDF"/>
    <w:rsid w:val="008C00AB"/>
    <w:rsid w:val="008C1831"/>
    <w:rsid w:val="008C2077"/>
    <w:rsid w:val="008C20ED"/>
    <w:rsid w:val="008C2E33"/>
    <w:rsid w:val="008C6418"/>
    <w:rsid w:val="008C6F33"/>
    <w:rsid w:val="008C753D"/>
    <w:rsid w:val="008C7820"/>
    <w:rsid w:val="008C7930"/>
    <w:rsid w:val="008C79FC"/>
    <w:rsid w:val="008D0E58"/>
    <w:rsid w:val="008D0F63"/>
    <w:rsid w:val="008D221F"/>
    <w:rsid w:val="008D2415"/>
    <w:rsid w:val="008D32D0"/>
    <w:rsid w:val="008D35CC"/>
    <w:rsid w:val="008D452B"/>
    <w:rsid w:val="008D4C3D"/>
    <w:rsid w:val="008D6236"/>
    <w:rsid w:val="008D6F81"/>
    <w:rsid w:val="008D7ED9"/>
    <w:rsid w:val="008E0D97"/>
    <w:rsid w:val="008E187F"/>
    <w:rsid w:val="008E4447"/>
    <w:rsid w:val="008E4E8F"/>
    <w:rsid w:val="008E5C0D"/>
    <w:rsid w:val="008E6691"/>
    <w:rsid w:val="008E6787"/>
    <w:rsid w:val="008E7133"/>
    <w:rsid w:val="008E7C49"/>
    <w:rsid w:val="008F0093"/>
    <w:rsid w:val="008F0192"/>
    <w:rsid w:val="008F1087"/>
    <w:rsid w:val="008F1FAC"/>
    <w:rsid w:val="008F25B4"/>
    <w:rsid w:val="008F2A66"/>
    <w:rsid w:val="008F35CD"/>
    <w:rsid w:val="008F4104"/>
    <w:rsid w:val="008F6753"/>
    <w:rsid w:val="008F6EB5"/>
    <w:rsid w:val="008F7F8E"/>
    <w:rsid w:val="00900219"/>
    <w:rsid w:val="00901074"/>
    <w:rsid w:val="009016A7"/>
    <w:rsid w:val="009018FC"/>
    <w:rsid w:val="00901E88"/>
    <w:rsid w:val="00902C19"/>
    <w:rsid w:val="00904310"/>
    <w:rsid w:val="0090584A"/>
    <w:rsid w:val="009102A2"/>
    <w:rsid w:val="009106F0"/>
    <w:rsid w:val="00910F9D"/>
    <w:rsid w:val="00911525"/>
    <w:rsid w:val="00911B03"/>
    <w:rsid w:val="00911BCD"/>
    <w:rsid w:val="009132E2"/>
    <w:rsid w:val="00913763"/>
    <w:rsid w:val="00913C1D"/>
    <w:rsid w:val="00914481"/>
    <w:rsid w:val="0091453D"/>
    <w:rsid w:val="009150B7"/>
    <w:rsid w:val="0091576C"/>
    <w:rsid w:val="00917B59"/>
    <w:rsid w:val="009211C6"/>
    <w:rsid w:val="009233EF"/>
    <w:rsid w:val="009236A7"/>
    <w:rsid w:val="009260AB"/>
    <w:rsid w:val="00926335"/>
    <w:rsid w:val="0092652A"/>
    <w:rsid w:val="00926FF8"/>
    <w:rsid w:val="00927A79"/>
    <w:rsid w:val="009305EE"/>
    <w:rsid w:val="00930833"/>
    <w:rsid w:val="00932331"/>
    <w:rsid w:val="0093242F"/>
    <w:rsid w:val="00932A87"/>
    <w:rsid w:val="00932DEF"/>
    <w:rsid w:val="0093365D"/>
    <w:rsid w:val="00933E9C"/>
    <w:rsid w:val="00934CA6"/>
    <w:rsid w:val="00934CF8"/>
    <w:rsid w:val="00934D82"/>
    <w:rsid w:val="00937D12"/>
    <w:rsid w:val="009400D7"/>
    <w:rsid w:val="00940328"/>
    <w:rsid w:val="009404BB"/>
    <w:rsid w:val="00940F3A"/>
    <w:rsid w:val="0094146C"/>
    <w:rsid w:val="00942263"/>
    <w:rsid w:val="0094290C"/>
    <w:rsid w:val="00942CCD"/>
    <w:rsid w:val="00943D16"/>
    <w:rsid w:val="009442DA"/>
    <w:rsid w:val="00945159"/>
    <w:rsid w:val="00945A5C"/>
    <w:rsid w:val="00945F1F"/>
    <w:rsid w:val="0094681A"/>
    <w:rsid w:val="0095087E"/>
    <w:rsid w:val="00952198"/>
    <w:rsid w:val="00952EEA"/>
    <w:rsid w:val="009559A2"/>
    <w:rsid w:val="009562C9"/>
    <w:rsid w:val="009566C8"/>
    <w:rsid w:val="00961C62"/>
    <w:rsid w:val="00961D29"/>
    <w:rsid w:val="009628D9"/>
    <w:rsid w:val="0096393D"/>
    <w:rsid w:val="009703D8"/>
    <w:rsid w:val="00970793"/>
    <w:rsid w:val="00971537"/>
    <w:rsid w:val="0097256A"/>
    <w:rsid w:val="0097267F"/>
    <w:rsid w:val="00972D89"/>
    <w:rsid w:val="00972EE1"/>
    <w:rsid w:val="00973FEF"/>
    <w:rsid w:val="00974630"/>
    <w:rsid w:val="00975DD3"/>
    <w:rsid w:val="00977DA6"/>
    <w:rsid w:val="009814B2"/>
    <w:rsid w:val="00981555"/>
    <w:rsid w:val="009824D9"/>
    <w:rsid w:val="009825A8"/>
    <w:rsid w:val="0098312C"/>
    <w:rsid w:val="00983E71"/>
    <w:rsid w:val="00984286"/>
    <w:rsid w:val="00984A6E"/>
    <w:rsid w:val="00985795"/>
    <w:rsid w:val="00985C6F"/>
    <w:rsid w:val="00985D66"/>
    <w:rsid w:val="00985FC4"/>
    <w:rsid w:val="00986E63"/>
    <w:rsid w:val="009908E5"/>
    <w:rsid w:val="00990FC1"/>
    <w:rsid w:val="00994DC4"/>
    <w:rsid w:val="00995350"/>
    <w:rsid w:val="00995BA2"/>
    <w:rsid w:val="009A189A"/>
    <w:rsid w:val="009A3C7E"/>
    <w:rsid w:val="009A41B8"/>
    <w:rsid w:val="009A444A"/>
    <w:rsid w:val="009A4588"/>
    <w:rsid w:val="009A4AC7"/>
    <w:rsid w:val="009A50FC"/>
    <w:rsid w:val="009A58C8"/>
    <w:rsid w:val="009A6CCE"/>
    <w:rsid w:val="009B0384"/>
    <w:rsid w:val="009B125F"/>
    <w:rsid w:val="009B126C"/>
    <w:rsid w:val="009B18E2"/>
    <w:rsid w:val="009B2BC9"/>
    <w:rsid w:val="009B35AF"/>
    <w:rsid w:val="009B4836"/>
    <w:rsid w:val="009B49A3"/>
    <w:rsid w:val="009B4B15"/>
    <w:rsid w:val="009B52DA"/>
    <w:rsid w:val="009B58DA"/>
    <w:rsid w:val="009B79AB"/>
    <w:rsid w:val="009C02D4"/>
    <w:rsid w:val="009C155B"/>
    <w:rsid w:val="009C222A"/>
    <w:rsid w:val="009C2DCD"/>
    <w:rsid w:val="009C34F8"/>
    <w:rsid w:val="009C3D34"/>
    <w:rsid w:val="009C44B5"/>
    <w:rsid w:val="009C5308"/>
    <w:rsid w:val="009C6416"/>
    <w:rsid w:val="009C76D5"/>
    <w:rsid w:val="009C7FAF"/>
    <w:rsid w:val="009D09FB"/>
    <w:rsid w:val="009D0C16"/>
    <w:rsid w:val="009D1805"/>
    <w:rsid w:val="009D228C"/>
    <w:rsid w:val="009D2C92"/>
    <w:rsid w:val="009D34CE"/>
    <w:rsid w:val="009D4692"/>
    <w:rsid w:val="009D46C1"/>
    <w:rsid w:val="009D5398"/>
    <w:rsid w:val="009D712C"/>
    <w:rsid w:val="009D7594"/>
    <w:rsid w:val="009D7CF2"/>
    <w:rsid w:val="009E2074"/>
    <w:rsid w:val="009E2837"/>
    <w:rsid w:val="009E33F3"/>
    <w:rsid w:val="009E3C4D"/>
    <w:rsid w:val="009E3D5B"/>
    <w:rsid w:val="009E58D0"/>
    <w:rsid w:val="009E5922"/>
    <w:rsid w:val="009F03CF"/>
    <w:rsid w:val="009F2C1F"/>
    <w:rsid w:val="009F2D14"/>
    <w:rsid w:val="009F4BA9"/>
    <w:rsid w:val="009F4C43"/>
    <w:rsid w:val="009F4E68"/>
    <w:rsid w:val="009F5B7D"/>
    <w:rsid w:val="009F6E40"/>
    <w:rsid w:val="009F6F05"/>
    <w:rsid w:val="009F7505"/>
    <w:rsid w:val="00A007B7"/>
    <w:rsid w:val="00A00B35"/>
    <w:rsid w:val="00A00CF5"/>
    <w:rsid w:val="00A01346"/>
    <w:rsid w:val="00A01A20"/>
    <w:rsid w:val="00A02C01"/>
    <w:rsid w:val="00A02E8D"/>
    <w:rsid w:val="00A0389B"/>
    <w:rsid w:val="00A05899"/>
    <w:rsid w:val="00A0723F"/>
    <w:rsid w:val="00A0735F"/>
    <w:rsid w:val="00A073D6"/>
    <w:rsid w:val="00A109AB"/>
    <w:rsid w:val="00A11961"/>
    <w:rsid w:val="00A11DC6"/>
    <w:rsid w:val="00A130EF"/>
    <w:rsid w:val="00A13C24"/>
    <w:rsid w:val="00A13C3F"/>
    <w:rsid w:val="00A1421D"/>
    <w:rsid w:val="00A14C64"/>
    <w:rsid w:val="00A151DE"/>
    <w:rsid w:val="00A159A2"/>
    <w:rsid w:val="00A16233"/>
    <w:rsid w:val="00A17F95"/>
    <w:rsid w:val="00A21D13"/>
    <w:rsid w:val="00A223E6"/>
    <w:rsid w:val="00A243CF"/>
    <w:rsid w:val="00A253D3"/>
    <w:rsid w:val="00A25FAC"/>
    <w:rsid w:val="00A260E8"/>
    <w:rsid w:val="00A269BB"/>
    <w:rsid w:val="00A26D6E"/>
    <w:rsid w:val="00A26EBA"/>
    <w:rsid w:val="00A27AD2"/>
    <w:rsid w:val="00A31C25"/>
    <w:rsid w:val="00A31CF0"/>
    <w:rsid w:val="00A32198"/>
    <w:rsid w:val="00A33404"/>
    <w:rsid w:val="00A33B5E"/>
    <w:rsid w:val="00A34E7A"/>
    <w:rsid w:val="00A34F97"/>
    <w:rsid w:val="00A37106"/>
    <w:rsid w:val="00A4028F"/>
    <w:rsid w:val="00A408E8"/>
    <w:rsid w:val="00A4105C"/>
    <w:rsid w:val="00A414EA"/>
    <w:rsid w:val="00A419B0"/>
    <w:rsid w:val="00A42986"/>
    <w:rsid w:val="00A43260"/>
    <w:rsid w:val="00A43865"/>
    <w:rsid w:val="00A43F37"/>
    <w:rsid w:val="00A444C4"/>
    <w:rsid w:val="00A460EA"/>
    <w:rsid w:val="00A477A1"/>
    <w:rsid w:val="00A506B1"/>
    <w:rsid w:val="00A50F0E"/>
    <w:rsid w:val="00A51DF5"/>
    <w:rsid w:val="00A524A5"/>
    <w:rsid w:val="00A5295B"/>
    <w:rsid w:val="00A5544B"/>
    <w:rsid w:val="00A557C8"/>
    <w:rsid w:val="00A60423"/>
    <w:rsid w:val="00A610D7"/>
    <w:rsid w:val="00A61936"/>
    <w:rsid w:val="00A61B24"/>
    <w:rsid w:val="00A621E2"/>
    <w:rsid w:val="00A62DC9"/>
    <w:rsid w:val="00A63542"/>
    <w:rsid w:val="00A64159"/>
    <w:rsid w:val="00A64600"/>
    <w:rsid w:val="00A64695"/>
    <w:rsid w:val="00A64767"/>
    <w:rsid w:val="00A6550F"/>
    <w:rsid w:val="00A65CBC"/>
    <w:rsid w:val="00A661A0"/>
    <w:rsid w:val="00A709C9"/>
    <w:rsid w:val="00A709F5"/>
    <w:rsid w:val="00A71D47"/>
    <w:rsid w:val="00A720A3"/>
    <w:rsid w:val="00A72E77"/>
    <w:rsid w:val="00A74B44"/>
    <w:rsid w:val="00A75760"/>
    <w:rsid w:val="00A75EC0"/>
    <w:rsid w:val="00A75F73"/>
    <w:rsid w:val="00A76831"/>
    <w:rsid w:val="00A77267"/>
    <w:rsid w:val="00A77828"/>
    <w:rsid w:val="00A77D51"/>
    <w:rsid w:val="00A810E9"/>
    <w:rsid w:val="00A81E49"/>
    <w:rsid w:val="00A82DAC"/>
    <w:rsid w:val="00A8384D"/>
    <w:rsid w:val="00A8473F"/>
    <w:rsid w:val="00A847AE"/>
    <w:rsid w:val="00A8490F"/>
    <w:rsid w:val="00A84FFC"/>
    <w:rsid w:val="00A854AA"/>
    <w:rsid w:val="00A92058"/>
    <w:rsid w:val="00A93C4B"/>
    <w:rsid w:val="00A941B0"/>
    <w:rsid w:val="00A96066"/>
    <w:rsid w:val="00A9681B"/>
    <w:rsid w:val="00A97BD5"/>
    <w:rsid w:val="00AA0AF9"/>
    <w:rsid w:val="00AA2461"/>
    <w:rsid w:val="00AA3850"/>
    <w:rsid w:val="00AA4AF1"/>
    <w:rsid w:val="00AA4E13"/>
    <w:rsid w:val="00AA65A8"/>
    <w:rsid w:val="00AB1678"/>
    <w:rsid w:val="00AB1CDA"/>
    <w:rsid w:val="00AB23B6"/>
    <w:rsid w:val="00AB2E01"/>
    <w:rsid w:val="00AB38D6"/>
    <w:rsid w:val="00AB3D4D"/>
    <w:rsid w:val="00AB3F31"/>
    <w:rsid w:val="00AB4296"/>
    <w:rsid w:val="00AB476E"/>
    <w:rsid w:val="00AB5A52"/>
    <w:rsid w:val="00AB5E7C"/>
    <w:rsid w:val="00AB6E08"/>
    <w:rsid w:val="00AB7B1D"/>
    <w:rsid w:val="00AC23EB"/>
    <w:rsid w:val="00AC3C64"/>
    <w:rsid w:val="00AC3DCD"/>
    <w:rsid w:val="00AC468B"/>
    <w:rsid w:val="00AC4BA2"/>
    <w:rsid w:val="00AC540E"/>
    <w:rsid w:val="00AC5EAC"/>
    <w:rsid w:val="00AC600E"/>
    <w:rsid w:val="00AC60E7"/>
    <w:rsid w:val="00AC618F"/>
    <w:rsid w:val="00AC6D3D"/>
    <w:rsid w:val="00AC7B5F"/>
    <w:rsid w:val="00AD0709"/>
    <w:rsid w:val="00AD1092"/>
    <w:rsid w:val="00AD258C"/>
    <w:rsid w:val="00AD36CF"/>
    <w:rsid w:val="00AD44F8"/>
    <w:rsid w:val="00AD4509"/>
    <w:rsid w:val="00AD48FD"/>
    <w:rsid w:val="00AD4D0F"/>
    <w:rsid w:val="00AD5284"/>
    <w:rsid w:val="00AD53F5"/>
    <w:rsid w:val="00AD5E1F"/>
    <w:rsid w:val="00AD6237"/>
    <w:rsid w:val="00AD78B6"/>
    <w:rsid w:val="00AE2264"/>
    <w:rsid w:val="00AE268E"/>
    <w:rsid w:val="00AE2FD1"/>
    <w:rsid w:val="00AE31B3"/>
    <w:rsid w:val="00AE4625"/>
    <w:rsid w:val="00AE51DF"/>
    <w:rsid w:val="00AE5F8B"/>
    <w:rsid w:val="00AE616F"/>
    <w:rsid w:val="00AE6ECD"/>
    <w:rsid w:val="00AF14E9"/>
    <w:rsid w:val="00AF22EA"/>
    <w:rsid w:val="00AF2419"/>
    <w:rsid w:val="00AF27C5"/>
    <w:rsid w:val="00AF317E"/>
    <w:rsid w:val="00AF3362"/>
    <w:rsid w:val="00AF5AA5"/>
    <w:rsid w:val="00AF5EEE"/>
    <w:rsid w:val="00AF6E2A"/>
    <w:rsid w:val="00AF776F"/>
    <w:rsid w:val="00AF7A03"/>
    <w:rsid w:val="00B000A6"/>
    <w:rsid w:val="00B01557"/>
    <w:rsid w:val="00B01F1D"/>
    <w:rsid w:val="00B0382C"/>
    <w:rsid w:val="00B03AD7"/>
    <w:rsid w:val="00B03C57"/>
    <w:rsid w:val="00B0633C"/>
    <w:rsid w:val="00B063D6"/>
    <w:rsid w:val="00B0688E"/>
    <w:rsid w:val="00B07B8F"/>
    <w:rsid w:val="00B11268"/>
    <w:rsid w:val="00B12F97"/>
    <w:rsid w:val="00B12FB9"/>
    <w:rsid w:val="00B135E3"/>
    <w:rsid w:val="00B13DBD"/>
    <w:rsid w:val="00B14E7B"/>
    <w:rsid w:val="00B14F6D"/>
    <w:rsid w:val="00B17E9C"/>
    <w:rsid w:val="00B221B0"/>
    <w:rsid w:val="00B24539"/>
    <w:rsid w:val="00B24754"/>
    <w:rsid w:val="00B25371"/>
    <w:rsid w:val="00B25B32"/>
    <w:rsid w:val="00B25C21"/>
    <w:rsid w:val="00B2673A"/>
    <w:rsid w:val="00B26FB0"/>
    <w:rsid w:val="00B27035"/>
    <w:rsid w:val="00B303FB"/>
    <w:rsid w:val="00B304BF"/>
    <w:rsid w:val="00B30701"/>
    <w:rsid w:val="00B31A9B"/>
    <w:rsid w:val="00B32C59"/>
    <w:rsid w:val="00B32DAE"/>
    <w:rsid w:val="00B372B1"/>
    <w:rsid w:val="00B3747B"/>
    <w:rsid w:val="00B40484"/>
    <w:rsid w:val="00B422BA"/>
    <w:rsid w:val="00B423D9"/>
    <w:rsid w:val="00B444E9"/>
    <w:rsid w:val="00B44DF1"/>
    <w:rsid w:val="00B45820"/>
    <w:rsid w:val="00B458A9"/>
    <w:rsid w:val="00B460F0"/>
    <w:rsid w:val="00B4739D"/>
    <w:rsid w:val="00B47853"/>
    <w:rsid w:val="00B50E8D"/>
    <w:rsid w:val="00B53537"/>
    <w:rsid w:val="00B55928"/>
    <w:rsid w:val="00B56030"/>
    <w:rsid w:val="00B56063"/>
    <w:rsid w:val="00B565EB"/>
    <w:rsid w:val="00B578B9"/>
    <w:rsid w:val="00B57BEB"/>
    <w:rsid w:val="00B57C5E"/>
    <w:rsid w:val="00B57E72"/>
    <w:rsid w:val="00B60228"/>
    <w:rsid w:val="00B605B5"/>
    <w:rsid w:val="00B620E6"/>
    <w:rsid w:val="00B626A3"/>
    <w:rsid w:val="00B645A2"/>
    <w:rsid w:val="00B6524B"/>
    <w:rsid w:val="00B658C3"/>
    <w:rsid w:val="00B66869"/>
    <w:rsid w:val="00B676A0"/>
    <w:rsid w:val="00B67876"/>
    <w:rsid w:val="00B702DE"/>
    <w:rsid w:val="00B706FA"/>
    <w:rsid w:val="00B7155A"/>
    <w:rsid w:val="00B7295F"/>
    <w:rsid w:val="00B72AA1"/>
    <w:rsid w:val="00B735F7"/>
    <w:rsid w:val="00B73601"/>
    <w:rsid w:val="00B74EA0"/>
    <w:rsid w:val="00B768D1"/>
    <w:rsid w:val="00B76EAF"/>
    <w:rsid w:val="00B80E7C"/>
    <w:rsid w:val="00B814B1"/>
    <w:rsid w:val="00B81F3E"/>
    <w:rsid w:val="00B82C43"/>
    <w:rsid w:val="00B83090"/>
    <w:rsid w:val="00B83695"/>
    <w:rsid w:val="00B84041"/>
    <w:rsid w:val="00B84A56"/>
    <w:rsid w:val="00B90109"/>
    <w:rsid w:val="00B91015"/>
    <w:rsid w:val="00B9211E"/>
    <w:rsid w:val="00B92D94"/>
    <w:rsid w:val="00B95091"/>
    <w:rsid w:val="00B95645"/>
    <w:rsid w:val="00B9593E"/>
    <w:rsid w:val="00B95AA9"/>
    <w:rsid w:val="00B95F46"/>
    <w:rsid w:val="00B95F61"/>
    <w:rsid w:val="00B967A4"/>
    <w:rsid w:val="00B970A6"/>
    <w:rsid w:val="00BA0BA2"/>
    <w:rsid w:val="00BA0F30"/>
    <w:rsid w:val="00BA12BB"/>
    <w:rsid w:val="00BA1E76"/>
    <w:rsid w:val="00BA2883"/>
    <w:rsid w:val="00BA2F2B"/>
    <w:rsid w:val="00BA475E"/>
    <w:rsid w:val="00BA7E0B"/>
    <w:rsid w:val="00BB2C1A"/>
    <w:rsid w:val="00BB3B6C"/>
    <w:rsid w:val="00BB3CC5"/>
    <w:rsid w:val="00BB4B9F"/>
    <w:rsid w:val="00BB5823"/>
    <w:rsid w:val="00BB5A09"/>
    <w:rsid w:val="00BB636B"/>
    <w:rsid w:val="00BB7116"/>
    <w:rsid w:val="00BC038D"/>
    <w:rsid w:val="00BC0E08"/>
    <w:rsid w:val="00BC167A"/>
    <w:rsid w:val="00BC324B"/>
    <w:rsid w:val="00BC5703"/>
    <w:rsid w:val="00BC767E"/>
    <w:rsid w:val="00BC7C53"/>
    <w:rsid w:val="00BD0228"/>
    <w:rsid w:val="00BD0522"/>
    <w:rsid w:val="00BD0971"/>
    <w:rsid w:val="00BD24CF"/>
    <w:rsid w:val="00BD3764"/>
    <w:rsid w:val="00BD3D37"/>
    <w:rsid w:val="00BD4712"/>
    <w:rsid w:val="00BD47AE"/>
    <w:rsid w:val="00BD4827"/>
    <w:rsid w:val="00BD5DCC"/>
    <w:rsid w:val="00BD6C1F"/>
    <w:rsid w:val="00BE09DE"/>
    <w:rsid w:val="00BE1BBF"/>
    <w:rsid w:val="00BE1EF5"/>
    <w:rsid w:val="00BE289D"/>
    <w:rsid w:val="00BE2F6D"/>
    <w:rsid w:val="00BE3788"/>
    <w:rsid w:val="00BE5093"/>
    <w:rsid w:val="00BE6DB9"/>
    <w:rsid w:val="00BF05C0"/>
    <w:rsid w:val="00BF05FF"/>
    <w:rsid w:val="00BF1F3C"/>
    <w:rsid w:val="00BF2359"/>
    <w:rsid w:val="00BF295A"/>
    <w:rsid w:val="00BF352C"/>
    <w:rsid w:val="00BF45BE"/>
    <w:rsid w:val="00BF4F34"/>
    <w:rsid w:val="00BF4F42"/>
    <w:rsid w:val="00BF5410"/>
    <w:rsid w:val="00BF5E0F"/>
    <w:rsid w:val="00BF7A56"/>
    <w:rsid w:val="00BF7FFC"/>
    <w:rsid w:val="00C018DF"/>
    <w:rsid w:val="00C01B1F"/>
    <w:rsid w:val="00C01B3E"/>
    <w:rsid w:val="00C02458"/>
    <w:rsid w:val="00C05812"/>
    <w:rsid w:val="00C05D48"/>
    <w:rsid w:val="00C06116"/>
    <w:rsid w:val="00C06D9C"/>
    <w:rsid w:val="00C07E01"/>
    <w:rsid w:val="00C10883"/>
    <w:rsid w:val="00C10BF8"/>
    <w:rsid w:val="00C112D5"/>
    <w:rsid w:val="00C11EBE"/>
    <w:rsid w:val="00C14B15"/>
    <w:rsid w:val="00C15DAC"/>
    <w:rsid w:val="00C160D8"/>
    <w:rsid w:val="00C16C75"/>
    <w:rsid w:val="00C16FF6"/>
    <w:rsid w:val="00C170B1"/>
    <w:rsid w:val="00C17D83"/>
    <w:rsid w:val="00C2170F"/>
    <w:rsid w:val="00C2737D"/>
    <w:rsid w:val="00C2746A"/>
    <w:rsid w:val="00C27B78"/>
    <w:rsid w:val="00C330A1"/>
    <w:rsid w:val="00C341CB"/>
    <w:rsid w:val="00C3439A"/>
    <w:rsid w:val="00C34419"/>
    <w:rsid w:val="00C3462C"/>
    <w:rsid w:val="00C34761"/>
    <w:rsid w:val="00C36E97"/>
    <w:rsid w:val="00C3703E"/>
    <w:rsid w:val="00C403C3"/>
    <w:rsid w:val="00C41A51"/>
    <w:rsid w:val="00C41DDA"/>
    <w:rsid w:val="00C41DFE"/>
    <w:rsid w:val="00C43D1A"/>
    <w:rsid w:val="00C44C55"/>
    <w:rsid w:val="00C46CA4"/>
    <w:rsid w:val="00C479F5"/>
    <w:rsid w:val="00C52A02"/>
    <w:rsid w:val="00C5375F"/>
    <w:rsid w:val="00C53AE4"/>
    <w:rsid w:val="00C55213"/>
    <w:rsid w:val="00C5521A"/>
    <w:rsid w:val="00C55B66"/>
    <w:rsid w:val="00C55CFA"/>
    <w:rsid w:val="00C55F3C"/>
    <w:rsid w:val="00C61F3C"/>
    <w:rsid w:val="00C6295C"/>
    <w:rsid w:val="00C638C8"/>
    <w:rsid w:val="00C6597B"/>
    <w:rsid w:val="00C66921"/>
    <w:rsid w:val="00C717A1"/>
    <w:rsid w:val="00C7182F"/>
    <w:rsid w:val="00C71AD2"/>
    <w:rsid w:val="00C72253"/>
    <w:rsid w:val="00C74036"/>
    <w:rsid w:val="00C74B1C"/>
    <w:rsid w:val="00C74F84"/>
    <w:rsid w:val="00C75AE8"/>
    <w:rsid w:val="00C75AFA"/>
    <w:rsid w:val="00C77E4E"/>
    <w:rsid w:val="00C817AD"/>
    <w:rsid w:val="00C81A86"/>
    <w:rsid w:val="00C83E01"/>
    <w:rsid w:val="00C83E55"/>
    <w:rsid w:val="00C84AE9"/>
    <w:rsid w:val="00C85144"/>
    <w:rsid w:val="00C85454"/>
    <w:rsid w:val="00C857F2"/>
    <w:rsid w:val="00C86429"/>
    <w:rsid w:val="00C867EF"/>
    <w:rsid w:val="00C86A56"/>
    <w:rsid w:val="00C9180B"/>
    <w:rsid w:val="00C92202"/>
    <w:rsid w:val="00C929CA"/>
    <w:rsid w:val="00C92B3A"/>
    <w:rsid w:val="00C93FFD"/>
    <w:rsid w:val="00C942EE"/>
    <w:rsid w:val="00C953A6"/>
    <w:rsid w:val="00C96A3C"/>
    <w:rsid w:val="00C9750A"/>
    <w:rsid w:val="00C97A30"/>
    <w:rsid w:val="00C97DA7"/>
    <w:rsid w:val="00CA36A5"/>
    <w:rsid w:val="00CA3D82"/>
    <w:rsid w:val="00CA441A"/>
    <w:rsid w:val="00CA55B8"/>
    <w:rsid w:val="00CA55EE"/>
    <w:rsid w:val="00CA5D21"/>
    <w:rsid w:val="00CA6B8E"/>
    <w:rsid w:val="00CA776F"/>
    <w:rsid w:val="00CA7CF6"/>
    <w:rsid w:val="00CB02C9"/>
    <w:rsid w:val="00CB05E6"/>
    <w:rsid w:val="00CB3D58"/>
    <w:rsid w:val="00CB53CD"/>
    <w:rsid w:val="00CB5A44"/>
    <w:rsid w:val="00CB7B9C"/>
    <w:rsid w:val="00CC10B5"/>
    <w:rsid w:val="00CC2221"/>
    <w:rsid w:val="00CC3A5E"/>
    <w:rsid w:val="00CC434B"/>
    <w:rsid w:val="00CC504D"/>
    <w:rsid w:val="00CC75ED"/>
    <w:rsid w:val="00CC76B9"/>
    <w:rsid w:val="00CC7FD9"/>
    <w:rsid w:val="00CD1443"/>
    <w:rsid w:val="00CD2194"/>
    <w:rsid w:val="00CD2281"/>
    <w:rsid w:val="00CD34AD"/>
    <w:rsid w:val="00CD34B2"/>
    <w:rsid w:val="00CD3FB1"/>
    <w:rsid w:val="00CD51DF"/>
    <w:rsid w:val="00CD772A"/>
    <w:rsid w:val="00CD7EAE"/>
    <w:rsid w:val="00CE215C"/>
    <w:rsid w:val="00CE27F0"/>
    <w:rsid w:val="00CE525F"/>
    <w:rsid w:val="00CE6664"/>
    <w:rsid w:val="00CE6D0E"/>
    <w:rsid w:val="00CF0046"/>
    <w:rsid w:val="00CF0C10"/>
    <w:rsid w:val="00CF0DEA"/>
    <w:rsid w:val="00CF1C37"/>
    <w:rsid w:val="00CF2825"/>
    <w:rsid w:val="00CF2AE8"/>
    <w:rsid w:val="00CF3F44"/>
    <w:rsid w:val="00CF423C"/>
    <w:rsid w:val="00CF4FA2"/>
    <w:rsid w:val="00CF5B20"/>
    <w:rsid w:val="00D00ABB"/>
    <w:rsid w:val="00D01508"/>
    <w:rsid w:val="00D01A7B"/>
    <w:rsid w:val="00D04186"/>
    <w:rsid w:val="00D04694"/>
    <w:rsid w:val="00D0569D"/>
    <w:rsid w:val="00D06B38"/>
    <w:rsid w:val="00D06EF8"/>
    <w:rsid w:val="00D0706F"/>
    <w:rsid w:val="00D07294"/>
    <w:rsid w:val="00D12C60"/>
    <w:rsid w:val="00D13808"/>
    <w:rsid w:val="00D14242"/>
    <w:rsid w:val="00D14615"/>
    <w:rsid w:val="00D15534"/>
    <w:rsid w:val="00D17027"/>
    <w:rsid w:val="00D176C6"/>
    <w:rsid w:val="00D17CEE"/>
    <w:rsid w:val="00D20F9F"/>
    <w:rsid w:val="00D22210"/>
    <w:rsid w:val="00D223F7"/>
    <w:rsid w:val="00D2324F"/>
    <w:rsid w:val="00D241AA"/>
    <w:rsid w:val="00D24B3E"/>
    <w:rsid w:val="00D2515B"/>
    <w:rsid w:val="00D25168"/>
    <w:rsid w:val="00D2571C"/>
    <w:rsid w:val="00D2684E"/>
    <w:rsid w:val="00D26B2C"/>
    <w:rsid w:val="00D26C6D"/>
    <w:rsid w:val="00D26D99"/>
    <w:rsid w:val="00D27767"/>
    <w:rsid w:val="00D2778C"/>
    <w:rsid w:val="00D30F78"/>
    <w:rsid w:val="00D31438"/>
    <w:rsid w:val="00D32498"/>
    <w:rsid w:val="00D32E1C"/>
    <w:rsid w:val="00D33473"/>
    <w:rsid w:val="00D3349D"/>
    <w:rsid w:val="00D33D73"/>
    <w:rsid w:val="00D34C2B"/>
    <w:rsid w:val="00D350EA"/>
    <w:rsid w:val="00D355F9"/>
    <w:rsid w:val="00D35D10"/>
    <w:rsid w:val="00D35FFF"/>
    <w:rsid w:val="00D37344"/>
    <w:rsid w:val="00D37423"/>
    <w:rsid w:val="00D37EB1"/>
    <w:rsid w:val="00D406CB"/>
    <w:rsid w:val="00D40AA4"/>
    <w:rsid w:val="00D41360"/>
    <w:rsid w:val="00D41557"/>
    <w:rsid w:val="00D42153"/>
    <w:rsid w:val="00D42189"/>
    <w:rsid w:val="00D44385"/>
    <w:rsid w:val="00D443C3"/>
    <w:rsid w:val="00D444F4"/>
    <w:rsid w:val="00D448EC"/>
    <w:rsid w:val="00D44C2B"/>
    <w:rsid w:val="00D44C32"/>
    <w:rsid w:val="00D452C9"/>
    <w:rsid w:val="00D45AA1"/>
    <w:rsid w:val="00D47B9D"/>
    <w:rsid w:val="00D5087D"/>
    <w:rsid w:val="00D54470"/>
    <w:rsid w:val="00D547BD"/>
    <w:rsid w:val="00D55BCA"/>
    <w:rsid w:val="00D567FB"/>
    <w:rsid w:val="00D56886"/>
    <w:rsid w:val="00D600D2"/>
    <w:rsid w:val="00D60827"/>
    <w:rsid w:val="00D61777"/>
    <w:rsid w:val="00D61F3D"/>
    <w:rsid w:val="00D630B8"/>
    <w:rsid w:val="00D63717"/>
    <w:rsid w:val="00D66087"/>
    <w:rsid w:val="00D67F1B"/>
    <w:rsid w:val="00D70E63"/>
    <w:rsid w:val="00D713FA"/>
    <w:rsid w:val="00D71BE4"/>
    <w:rsid w:val="00D735D2"/>
    <w:rsid w:val="00D741CF"/>
    <w:rsid w:val="00D75582"/>
    <w:rsid w:val="00D80999"/>
    <w:rsid w:val="00D80B28"/>
    <w:rsid w:val="00D83025"/>
    <w:rsid w:val="00D83084"/>
    <w:rsid w:val="00D85030"/>
    <w:rsid w:val="00D85570"/>
    <w:rsid w:val="00D86749"/>
    <w:rsid w:val="00D87CAD"/>
    <w:rsid w:val="00D87E3C"/>
    <w:rsid w:val="00D9013E"/>
    <w:rsid w:val="00D911EC"/>
    <w:rsid w:val="00D91496"/>
    <w:rsid w:val="00D91593"/>
    <w:rsid w:val="00D92AD4"/>
    <w:rsid w:val="00D92F8D"/>
    <w:rsid w:val="00D930B5"/>
    <w:rsid w:val="00D93FD2"/>
    <w:rsid w:val="00D947D7"/>
    <w:rsid w:val="00D94ECD"/>
    <w:rsid w:val="00D95016"/>
    <w:rsid w:val="00D9696B"/>
    <w:rsid w:val="00D96BFD"/>
    <w:rsid w:val="00D9722F"/>
    <w:rsid w:val="00D9757C"/>
    <w:rsid w:val="00DA069B"/>
    <w:rsid w:val="00DA1951"/>
    <w:rsid w:val="00DA19F8"/>
    <w:rsid w:val="00DA1C62"/>
    <w:rsid w:val="00DA32E5"/>
    <w:rsid w:val="00DA3F15"/>
    <w:rsid w:val="00DA5651"/>
    <w:rsid w:val="00DA7163"/>
    <w:rsid w:val="00DB0E0F"/>
    <w:rsid w:val="00DB14C3"/>
    <w:rsid w:val="00DB173B"/>
    <w:rsid w:val="00DB24BB"/>
    <w:rsid w:val="00DB296D"/>
    <w:rsid w:val="00DB29D8"/>
    <w:rsid w:val="00DB41F6"/>
    <w:rsid w:val="00DB4A5F"/>
    <w:rsid w:val="00DB4A9F"/>
    <w:rsid w:val="00DC0E17"/>
    <w:rsid w:val="00DC0FBE"/>
    <w:rsid w:val="00DC23CC"/>
    <w:rsid w:val="00DC2B49"/>
    <w:rsid w:val="00DC39DE"/>
    <w:rsid w:val="00DC3A23"/>
    <w:rsid w:val="00DC3CE4"/>
    <w:rsid w:val="00DC4EE5"/>
    <w:rsid w:val="00DC5516"/>
    <w:rsid w:val="00DC6664"/>
    <w:rsid w:val="00DC6950"/>
    <w:rsid w:val="00DD0254"/>
    <w:rsid w:val="00DD042D"/>
    <w:rsid w:val="00DD1C78"/>
    <w:rsid w:val="00DD257E"/>
    <w:rsid w:val="00DD34BF"/>
    <w:rsid w:val="00DD454F"/>
    <w:rsid w:val="00DD5F05"/>
    <w:rsid w:val="00DD617D"/>
    <w:rsid w:val="00DD652E"/>
    <w:rsid w:val="00DD6E7F"/>
    <w:rsid w:val="00DD6F11"/>
    <w:rsid w:val="00DD6FAB"/>
    <w:rsid w:val="00DD70A9"/>
    <w:rsid w:val="00DE092B"/>
    <w:rsid w:val="00DE0A84"/>
    <w:rsid w:val="00DE0FF5"/>
    <w:rsid w:val="00DE1547"/>
    <w:rsid w:val="00DE3D5D"/>
    <w:rsid w:val="00DE56D4"/>
    <w:rsid w:val="00DE5778"/>
    <w:rsid w:val="00DE7A5F"/>
    <w:rsid w:val="00DF0B75"/>
    <w:rsid w:val="00DF4BD8"/>
    <w:rsid w:val="00DF576B"/>
    <w:rsid w:val="00DF5B3C"/>
    <w:rsid w:val="00DF62E1"/>
    <w:rsid w:val="00DF7571"/>
    <w:rsid w:val="00DF7633"/>
    <w:rsid w:val="00E0016A"/>
    <w:rsid w:val="00E00DCD"/>
    <w:rsid w:val="00E0101E"/>
    <w:rsid w:val="00E010AE"/>
    <w:rsid w:val="00E018D7"/>
    <w:rsid w:val="00E01D0C"/>
    <w:rsid w:val="00E04637"/>
    <w:rsid w:val="00E047CA"/>
    <w:rsid w:val="00E04FDF"/>
    <w:rsid w:val="00E07655"/>
    <w:rsid w:val="00E10235"/>
    <w:rsid w:val="00E1024D"/>
    <w:rsid w:val="00E10A34"/>
    <w:rsid w:val="00E10A94"/>
    <w:rsid w:val="00E1321F"/>
    <w:rsid w:val="00E1356F"/>
    <w:rsid w:val="00E142D7"/>
    <w:rsid w:val="00E15CC6"/>
    <w:rsid w:val="00E15DC9"/>
    <w:rsid w:val="00E172FD"/>
    <w:rsid w:val="00E21125"/>
    <w:rsid w:val="00E211CA"/>
    <w:rsid w:val="00E21A8B"/>
    <w:rsid w:val="00E23DB4"/>
    <w:rsid w:val="00E24C7E"/>
    <w:rsid w:val="00E25915"/>
    <w:rsid w:val="00E26080"/>
    <w:rsid w:val="00E278BA"/>
    <w:rsid w:val="00E30829"/>
    <w:rsid w:val="00E30CB5"/>
    <w:rsid w:val="00E310D0"/>
    <w:rsid w:val="00E315A2"/>
    <w:rsid w:val="00E31790"/>
    <w:rsid w:val="00E31DFD"/>
    <w:rsid w:val="00E324BF"/>
    <w:rsid w:val="00E32AF2"/>
    <w:rsid w:val="00E34217"/>
    <w:rsid w:val="00E35BB7"/>
    <w:rsid w:val="00E40B8A"/>
    <w:rsid w:val="00E40F8B"/>
    <w:rsid w:val="00E4346C"/>
    <w:rsid w:val="00E444F7"/>
    <w:rsid w:val="00E5067D"/>
    <w:rsid w:val="00E51046"/>
    <w:rsid w:val="00E54B26"/>
    <w:rsid w:val="00E554C1"/>
    <w:rsid w:val="00E56586"/>
    <w:rsid w:val="00E60AEF"/>
    <w:rsid w:val="00E60CFB"/>
    <w:rsid w:val="00E61660"/>
    <w:rsid w:val="00E61701"/>
    <w:rsid w:val="00E622C1"/>
    <w:rsid w:val="00E62DC1"/>
    <w:rsid w:val="00E62FF1"/>
    <w:rsid w:val="00E64AC2"/>
    <w:rsid w:val="00E64AC8"/>
    <w:rsid w:val="00E66743"/>
    <w:rsid w:val="00E66FC6"/>
    <w:rsid w:val="00E71FFB"/>
    <w:rsid w:val="00E72991"/>
    <w:rsid w:val="00E74CDC"/>
    <w:rsid w:val="00E754B3"/>
    <w:rsid w:val="00E80315"/>
    <w:rsid w:val="00E81852"/>
    <w:rsid w:val="00E81C4C"/>
    <w:rsid w:val="00E820E6"/>
    <w:rsid w:val="00E841A0"/>
    <w:rsid w:val="00E87EA7"/>
    <w:rsid w:val="00E92A8B"/>
    <w:rsid w:val="00E9465B"/>
    <w:rsid w:val="00E9580B"/>
    <w:rsid w:val="00EA032C"/>
    <w:rsid w:val="00EA0845"/>
    <w:rsid w:val="00EA1480"/>
    <w:rsid w:val="00EA1C35"/>
    <w:rsid w:val="00EA23C8"/>
    <w:rsid w:val="00EA3272"/>
    <w:rsid w:val="00EA4AB9"/>
    <w:rsid w:val="00EA4B36"/>
    <w:rsid w:val="00EA4C8C"/>
    <w:rsid w:val="00EA4CFC"/>
    <w:rsid w:val="00EA701B"/>
    <w:rsid w:val="00EB0565"/>
    <w:rsid w:val="00EB0F4D"/>
    <w:rsid w:val="00EB17A0"/>
    <w:rsid w:val="00EB1F51"/>
    <w:rsid w:val="00EB263E"/>
    <w:rsid w:val="00EB3892"/>
    <w:rsid w:val="00EB3C67"/>
    <w:rsid w:val="00EB3CC4"/>
    <w:rsid w:val="00EB45DF"/>
    <w:rsid w:val="00EB52A8"/>
    <w:rsid w:val="00EB5FD6"/>
    <w:rsid w:val="00EB6F82"/>
    <w:rsid w:val="00EB7AB8"/>
    <w:rsid w:val="00EC076A"/>
    <w:rsid w:val="00EC14E0"/>
    <w:rsid w:val="00EC2B2C"/>
    <w:rsid w:val="00EC4263"/>
    <w:rsid w:val="00EC4667"/>
    <w:rsid w:val="00EC5051"/>
    <w:rsid w:val="00EC51A7"/>
    <w:rsid w:val="00EC58DC"/>
    <w:rsid w:val="00EC5C14"/>
    <w:rsid w:val="00EC6107"/>
    <w:rsid w:val="00EC7A06"/>
    <w:rsid w:val="00EC7FF0"/>
    <w:rsid w:val="00ED025F"/>
    <w:rsid w:val="00ED19C0"/>
    <w:rsid w:val="00ED732D"/>
    <w:rsid w:val="00ED7F31"/>
    <w:rsid w:val="00EE0723"/>
    <w:rsid w:val="00EE18A1"/>
    <w:rsid w:val="00EE1A26"/>
    <w:rsid w:val="00EE22B4"/>
    <w:rsid w:val="00EE26E6"/>
    <w:rsid w:val="00EE3130"/>
    <w:rsid w:val="00EE44CD"/>
    <w:rsid w:val="00EE465E"/>
    <w:rsid w:val="00EE4EFB"/>
    <w:rsid w:val="00EE57BF"/>
    <w:rsid w:val="00EE7CDF"/>
    <w:rsid w:val="00EF00B2"/>
    <w:rsid w:val="00EF06BF"/>
    <w:rsid w:val="00EF1757"/>
    <w:rsid w:val="00EF1EFC"/>
    <w:rsid w:val="00EF2489"/>
    <w:rsid w:val="00EF3D4C"/>
    <w:rsid w:val="00EF41F5"/>
    <w:rsid w:val="00EF5931"/>
    <w:rsid w:val="00EF6E05"/>
    <w:rsid w:val="00EF6E23"/>
    <w:rsid w:val="00EF7B44"/>
    <w:rsid w:val="00F03A1D"/>
    <w:rsid w:val="00F03AA9"/>
    <w:rsid w:val="00F04573"/>
    <w:rsid w:val="00F10ECF"/>
    <w:rsid w:val="00F10FA4"/>
    <w:rsid w:val="00F130CD"/>
    <w:rsid w:val="00F131DE"/>
    <w:rsid w:val="00F13C8B"/>
    <w:rsid w:val="00F15344"/>
    <w:rsid w:val="00F15D87"/>
    <w:rsid w:val="00F16DC1"/>
    <w:rsid w:val="00F204A1"/>
    <w:rsid w:val="00F20735"/>
    <w:rsid w:val="00F21E03"/>
    <w:rsid w:val="00F22130"/>
    <w:rsid w:val="00F22975"/>
    <w:rsid w:val="00F22EB8"/>
    <w:rsid w:val="00F233EE"/>
    <w:rsid w:val="00F2345C"/>
    <w:rsid w:val="00F23EA9"/>
    <w:rsid w:val="00F24170"/>
    <w:rsid w:val="00F243A0"/>
    <w:rsid w:val="00F244F3"/>
    <w:rsid w:val="00F248AF"/>
    <w:rsid w:val="00F248BB"/>
    <w:rsid w:val="00F24A4F"/>
    <w:rsid w:val="00F25A7F"/>
    <w:rsid w:val="00F25CBD"/>
    <w:rsid w:val="00F25D89"/>
    <w:rsid w:val="00F26805"/>
    <w:rsid w:val="00F26C36"/>
    <w:rsid w:val="00F275D5"/>
    <w:rsid w:val="00F27EEF"/>
    <w:rsid w:val="00F3009F"/>
    <w:rsid w:val="00F30E15"/>
    <w:rsid w:val="00F31A9A"/>
    <w:rsid w:val="00F31F49"/>
    <w:rsid w:val="00F324D0"/>
    <w:rsid w:val="00F34E34"/>
    <w:rsid w:val="00F35118"/>
    <w:rsid w:val="00F3577D"/>
    <w:rsid w:val="00F362CD"/>
    <w:rsid w:val="00F36CC6"/>
    <w:rsid w:val="00F41674"/>
    <w:rsid w:val="00F421C3"/>
    <w:rsid w:val="00F42373"/>
    <w:rsid w:val="00F42D8F"/>
    <w:rsid w:val="00F42E31"/>
    <w:rsid w:val="00F42ECD"/>
    <w:rsid w:val="00F4317F"/>
    <w:rsid w:val="00F4344F"/>
    <w:rsid w:val="00F439F5"/>
    <w:rsid w:val="00F44AAF"/>
    <w:rsid w:val="00F4692E"/>
    <w:rsid w:val="00F47BE1"/>
    <w:rsid w:val="00F50218"/>
    <w:rsid w:val="00F503D2"/>
    <w:rsid w:val="00F504C5"/>
    <w:rsid w:val="00F517DF"/>
    <w:rsid w:val="00F533DF"/>
    <w:rsid w:val="00F53A23"/>
    <w:rsid w:val="00F55618"/>
    <w:rsid w:val="00F55994"/>
    <w:rsid w:val="00F567F6"/>
    <w:rsid w:val="00F571CE"/>
    <w:rsid w:val="00F60387"/>
    <w:rsid w:val="00F611AB"/>
    <w:rsid w:val="00F617E3"/>
    <w:rsid w:val="00F61A2D"/>
    <w:rsid w:val="00F62223"/>
    <w:rsid w:val="00F63AC1"/>
    <w:rsid w:val="00F63D25"/>
    <w:rsid w:val="00F65215"/>
    <w:rsid w:val="00F65C22"/>
    <w:rsid w:val="00F6692C"/>
    <w:rsid w:val="00F679B5"/>
    <w:rsid w:val="00F71F8B"/>
    <w:rsid w:val="00F72825"/>
    <w:rsid w:val="00F73B3B"/>
    <w:rsid w:val="00F7413B"/>
    <w:rsid w:val="00F75086"/>
    <w:rsid w:val="00F83A46"/>
    <w:rsid w:val="00F84217"/>
    <w:rsid w:val="00F84FEB"/>
    <w:rsid w:val="00F857FC"/>
    <w:rsid w:val="00F8707E"/>
    <w:rsid w:val="00F875FF"/>
    <w:rsid w:val="00F87D21"/>
    <w:rsid w:val="00F90F1F"/>
    <w:rsid w:val="00F915AC"/>
    <w:rsid w:val="00F93404"/>
    <w:rsid w:val="00F934A1"/>
    <w:rsid w:val="00F93B38"/>
    <w:rsid w:val="00F965F1"/>
    <w:rsid w:val="00F9675C"/>
    <w:rsid w:val="00FA4C1B"/>
    <w:rsid w:val="00FA50CA"/>
    <w:rsid w:val="00FA581C"/>
    <w:rsid w:val="00FA700B"/>
    <w:rsid w:val="00FB06A6"/>
    <w:rsid w:val="00FB0804"/>
    <w:rsid w:val="00FB199F"/>
    <w:rsid w:val="00FB3088"/>
    <w:rsid w:val="00FB596B"/>
    <w:rsid w:val="00FB7522"/>
    <w:rsid w:val="00FB7C95"/>
    <w:rsid w:val="00FC0225"/>
    <w:rsid w:val="00FC04C1"/>
    <w:rsid w:val="00FC06A6"/>
    <w:rsid w:val="00FC14A6"/>
    <w:rsid w:val="00FC2E29"/>
    <w:rsid w:val="00FC4CF2"/>
    <w:rsid w:val="00FC5CF1"/>
    <w:rsid w:val="00FC632E"/>
    <w:rsid w:val="00FC681D"/>
    <w:rsid w:val="00FC6F70"/>
    <w:rsid w:val="00FC77EF"/>
    <w:rsid w:val="00FD17D4"/>
    <w:rsid w:val="00FD38BA"/>
    <w:rsid w:val="00FD38E3"/>
    <w:rsid w:val="00FD74F2"/>
    <w:rsid w:val="00FD7575"/>
    <w:rsid w:val="00FD7A82"/>
    <w:rsid w:val="00FE137D"/>
    <w:rsid w:val="00FE1561"/>
    <w:rsid w:val="00FE1BF8"/>
    <w:rsid w:val="00FE1D97"/>
    <w:rsid w:val="00FE209D"/>
    <w:rsid w:val="00FE224B"/>
    <w:rsid w:val="00FE3C7A"/>
    <w:rsid w:val="00FE4289"/>
    <w:rsid w:val="00FE4A4D"/>
    <w:rsid w:val="00FE4FD7"/>
    <w:rsid w:val="00FE6A24"/>
    <w:rsid w:val="00FF152E"/>
    <w:rsid w:val="00FF1AC8"/>
    <w:rsid w:val="00FF1E43"/>
    <w:rsid w:val="00FF4B08"/>
    <w:rsid w:val="00FF4DFF"/>
    <w:rsid w:val="00FF5555"/>
    <w:rsid w:val="00FF5F83"/>
    <w:rsid w:val="00FF6069"/>
    <w:rsid w:val="00FF64E9"/>
    <w:rsid w:val="00FF69D9"/>
    <w:rsid w:val="00FF777E"/>
    <w:rsid w:val="00FF7836"/>
    <w:rsid w:val="00FF7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F8236"/>
  <w15:chartTrackingRefBased/>
  <w15:docId w15:val="{9339D055-0187-4C50-9144-EAFD84B6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60"/>
      </w:numPr>
      <w:spacing w:after="240" w:line="360" w:lineRule="auto"/>
    </w:pPr>
    <w:rPr>
      <w:rFonts w:ascii="CG Omega" w:hAnsi="CG Omega"/>
      <w:b/>
      <w:sz w:val="32"/>
      <w:lang w:eastAsia="en-US"/>
    </w:rPr>
  </w:style>
  <w:style w:type="paragraph" w:customStyle="1" w:styleId="Text">
    <w:name w:val="Text"/>
    <w:rsid w:val="006661FE"/>
    <w:pPr>
      <w:numPr>
        <w:ilvl w:val="1"/>
        <w:numId w:val="60"/>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73"/>
      </w:numPr>
    </w:pPr>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77E66DAD-1057-446D-85F8-8AE58A819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4B6E6-01D0-458D-B548-23489714AE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111179CE-744E-4F07-A0A3-FC3591EC65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5</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7776</CharactersWithSpaces>
  <SharedDoc>false</SharedDoc>
  <HLinks>
    <vt:vector size="6" baseType="variant">
      <vt:variant>
        <vt:i4>2490488</vt:i4>
      </vt:variant>
      <vt:variant>
        <vt:i4>15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White(ESO), Nicola</dc:creator>
  <cp:keywords> </cp:keywords>
  <cp:lastModifiedBy>White(ESO), Nicola</cp:lastModifiedBy>
  <cp:revision>137</cp:revision>
  <dcterms:created xsi:type="dcterms:W3CDTF">2022-06-02T08:17:00Z</dcterms:created>
  <dcterms:modified xsi:type="dcterms:W3CDTF">2022-06-06T14:42:00Z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ies>
</file>